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44A818" w14:textId="02A71327" w:rsidR="00FF7CE2" w:rsidRDefault="001F5F2F" w:rsidP="008D2940">
      <w:pPr>
        <w:pStyle w:val="Titel"/>
        <w:spacing w:before="360"/>
      </w:pPr>
      <w:bookmarkStart w:id="1" w:name="_Toc120017044"/>
      <w:bookmarkStart w:id="2" w:name="_Toc120525216"/>
      <w:bookmarkStart w:id="3" w:name="_Toc135655478"/>
      <w:bookmarkStart w:id="4" w:name="_Toc145840999"/>
      <w:bookmarkStart w:id="5" w:name="_Toc163308351"/>
      <w:bookmarkStart w:id="6" w:name="_GoBack"/>
      <w:r>
        <w:t xml:space="preserve">Gender Mainstreaming </w:t>
      </w:r>
      <w:r w:rsidR="00FF7CE2" w:rsidRPr="00AF7DB0">
        <w:t xml:space="preserve">Checklist </w:t>
      </w:r>
      <w:bookmarkEnd w:id="1"/>
      <w:bookmarkEnd w:id="2"/>
      <w:bookmarkEnd w:id="3"/>
      <w:bookmarkEnd w:id="4"/>
      <w:bookmarkEnd w:id="5"/>
    </w:p>
    <w:bookmarkEnd w:id="6"/>
    <w:p w14:paraId="6A479D89" w14:textId="15484103" w:rsidR="003D5EB5" w:rsidRDefault="000F75F3" w:rsidP="00D23A45">
      <w:r>
        <w:t xml:space="preserve">(Revised by </w:t>
      </w:r>
      <w:proofErr w:type="spellStart"/>
      <w:r w:rsidR="00D7247B">
        <w:t>Marloes</w:t>
      </w:r>
      <w:proofErr w:type="spellEnd"/>
      <w:r w:rsidR="00D7247B">
        <w:t xml:space="preserve"> </w:t>
      </w:r>
      <w:proofErr w:type="spellStart"/>
      <w:r w:rsidR="00D7247B">
        <w:t>Smit</w:t>
      </w:r>
      <w:proofErr w:type="spellEnd"/>
      <w:r w:rsidR="008A0EFB">
        <w:t xml:space="preserve"> and </w:t>
      </w:r>
      <w:r>
        <w:t>Maria Gutknecht-Gmeiner 2018)</w:t>
      </w:r>
      <w:r w:rsidR="00A76552">
        <w:t xml:space="preserve"> </w:t>
      </w:r>
    </w:p>
    <w:p w14:paraId="6498F19C" w14:textId="0DFE33A6" w:rsidR="003D5EB5" w:rsidRPr="00367F0D" w:rsidRDefault="003D5EB5" w:rsidP="003D5EB5">
      <w:pPr>
        <w:pStyle w:val="berschrift1"/>
        <w:ind w:left="567"/>
        <w:rPr>
          <w:lang w:val="en-GB"/>
        </w:rPr>
      </w:pPr>
      <w:r w:rsidRPr="00367F0D">
        <w:rPr>
          <w:lang w:val="en-GB"/>
        </w:rPr>
        <w:t xml:space="preserve">Preliminary note on gender differences in </w:t>
      </w:r>
      <w:r w:rsidR="000F75F3">
        <w:rPr>
          <w:lang w:val="en-GB"/>
        </w:rPr>
        <w:t>VNFIL</w:t>
      </w:r>
    </w:p>
    <w:p w14:paraId="5A79DCF0" w14:textId="603A7750" w:rsidR="003D5EB5" w:rsidRPr="00367F0D" w:rsidRDefault="003D5EB5" w:rsidP="003D5EB5">
      <w:pPr>
        <w:spacing w:before="120"/>
      </w:pPr>
      <w:r w:rsidRPr="00367F0D">
        <w:t xml:space="preserve">While overall participation rates of women and men in </w:t>
      </w:r>
      <w:r w:rsidR="000F75F3">
        <w:t>VNFIL</w:t>
      </w:r>
      <w:r w:rsidRPr="00367F0D">
        <w:t xml:space="preserve"> are important indicators, important gender gaps only become apparent in a detailed analysis. In many instances, women and men can be found in different ty</w:t>
      </w:r>
      <w:r w:rsidR="000F75F3">
        <w:t xml:space="preserve">pes of VNFIL </w:t>
      </w:r>
      <w:proofErr w:type="gramStart"/>
      <w:r w:rsidRPr="00367F0D">
        <w:t>provision,</w:t>
      </w:r>
      <w:proofErr w:type="gramEnd"/>
      <w:r w:rsidRPr="00367F0D">
        <w:t xml:space="preserve"> they have different interests, needs and expectations and participate under different circumstances.</w:t>
      </w:r>
    </w:p>
    <w:p w14:paraId="101DD947" w14:textId="40051187" w:rsidR="003D5EB5" w:rsidRPr="00367F0D" w:rsidRDefault="003D5EB5" w:rsidP="003D5EB5">
      <w:pPr>
        <w:spacing w:before="120"/>
      </w:pPr>
      <w:r w:rsidRPr="00367F0D">
        <w:t xml:space="preserve">To give some examples: Women tend to choose general </w:t>
      </w:r>
      <w:r w:rsidR="00724F8A">
        <w:t xml:space="preserve">qualifications and are rarely found in technical fields. They usually have to overcome important practical and social hurdles </w:t>
      </w:r>
      <w:r w:rsidR="00BD4915">
        <w:t xml:space="preserve">(e.g. family responsibilities) </w:t>
      </w:r>
      <w:r w:rsidR="00724F8A">
        <w:t xml:space="preserve">and generally do not have so much time to spare for education and training or related activities. </w:t>
      </w:r>
      <w:r w:rsidRPr="00367F0D">
        <w:t xml:space="preserve">Men can be found more often in programmes leading to (vocational) qualifications, they also participate in longer-term and intensive programmes. They </w:t>
      </w:r>
      <w:r w:rsidR="00724F8A">
        <w:t>will usually not be so much interested</w:t>
      </w:r>
      <w:r w:rsidRPr="00367F0D">
        <w:t xml:space="preserve"> in </w:t>
      </w:r>
      <w:r w:rsidR="00724F8A">
        <w:t xml:space="preserve">e.g. </w:t>
      </w:r>
      <w:r w:rsidRPr="00367F0D">
        <w:t xml:space="preserve">foreign language. </w:t>
      </w:r>
    </w:p>
    <w:p w14:paraId="58739145" w14:textId="5A94669F" w:rsidR="003D5EB5" w:rsidRDefault="003D5EB5" w:rsidP="00BD4915">
      <w:pPr>
        <w:pStyle w:val="Textkrper1"/>
      </w:pPr>
      <w:r w:rsidRPr="00367F0D">
        <w:rPr>
          <w:rFonts w:cs="Arial"/>
        </w:rPr>
        <w:t>Since only a disaggregated analysis will reveal these gender-related differences in participation, it is important to identify meaningful categories for types of learning offers so that relevant gender differences can be discerned.</w:t>
      </w:r>
      <w:r w:rsidR="00BD4915">
        <w:rPr>
          <w:rFonts w:cs="Arial"/>
        </w:rPr>
        <w:t xml:space="preserve"> Since gender is intricately linked with other characteristics (e.g. what ethnic background someone comes from or which strata of society) a gender analysis should also take other relevant characteristics into account in an integrated manner (</w:t>
      </w:r>
      <w:proofErr w:type="spellStart"/>
      <w:r w:rsidR="00BD4915">
        <w:rPr>
          <w:rFonts w:cs="Arial"/>
        </w:rPr>
        <w:t>in</w:t>
      </w:r>
      <w:r w:rsidR="00E728FB">
        <w:rPr>
          <w:rFonts w:cs="Arial"/>
        </w:rPr>
        <w:t>ter</w:t>
      </w:r>
      <w:r w:rsidR="00BD4915">
        <w:rPr>
          <w:rFonts w:cs="Arial"/>
        </w:rPr>
        <w:t>sectionality</w:t>
      </w:r>
      <w:proofErr w:type="spellEnd"/>
      <w:r w:rsidR="00BD4915">
        <w:rPr>
          <w:rFonts w:cs="Arial"/>
        </w:rPr>
        <w:t>).</w:t>
      </w:r>
    </w:p>
    <w:p w14:paraId="736BBD04" w14:textId="6CBDF77E" w:rsidR="00FF7CE2" w:rsidRPr="00AF7DB0" w:rsidRDefault="00E418D7" w:rsidP="00AF7DB0">
      <w:pPr>
        <w:pStyle w:val="berschrift1"/>
        <w:ind w:left="567"/>
        <w:rPr>
          <w:lang w:val="en-GB"/>
        </w:rPr>
      </w:pPr>
      <w:bookmarkStart w:id="7" w:name="_Toc120017045"/>
      <w:bookmarkStart w:id="8" w:name="_Toc135655479"/>
      <w:bookmarkStart w:id="9" w:name="_Toc145841000"/>
      <w:bookmarkStart w:id="10" w:name="_Toc120017046"/>
      <w:bookmarkStart w:id="11" w:name="_Toc135655480"/>
      <w:bookmarkStart w:id="12" w:name="_Toc145841001"/>
      <w:r w:rsidRPr="00AF7DB0">
        <w:rPr>
          <w:lang w:val="en-GB"/>
        </w:rPr>
        <w:t xml:space="preserve">Nature of </w:t>
      </w:r>
      <w:r w:rsidR="001D2CF2">
        <w:rPr>
          <w:lang w:val="en-GB"/>
        </w:rPr>
        <w:t>VNFIL</w:t>
      </w:r>
      <w:r w:rsidR="001D2CF2" w:rsidRPr="00AF7DB0">
        <w:rPr>
          <w:lang w:val="en-GB"/>
        </w:rPr>
        <w:t xml:space="preserve"> </w:t>
      </w:r>
      <w:r w:rsidRPr="00AF7DB0">
        <w:rPr>
          <w:lang w:val="en-GB"/>
        </w:rPr>
        <w:t>provision</w:t>
      </w:r>
      <w:bookmarkEnd w:id="7"/>
      <w:bookmarkEnd w:id="8"/>
      <w:bookmarkEnd w:id="9"/>
      <w:r w:rsidRPr="00AF7DB0">
        <w:rPr>
          <w:lang w:val="en-GB"/>
        </w:rPr>
        <w:t xml:space="preserve"> and e</w:t>
      </w:r>
      <w:r w:rsidR="00FF7CE2" w:rsidRPr="00AF7DB0">
        <w:rPr>
          <w:lang w:val="en-GB"/>
        </w:rPr>
        <w:t>nrolment figures</w:t>
      </w:r>
      <w:bookmarkEnd w:id="10"/>
      <w:bookmarkEnd w:id="11"/>
      <w:bookmarkEnd w:id="12"/>
    </w:p>
    <w:p w14:paraId="4A2D3FF9" w14:textId="77777777" w:rsidR="00323DEB" w:rsidRDefault="00FF7CE2" w:rsidP="003E0FA5">
      <w:pPr>
        <w:pStyle w:val="Textkrper1"/>
        <w:rPr>
          <w:rFonts w:cs="Arial"/>
        </w:rPr>
      </w:pPr>
      <w:r w:rsidRPr="00AF7DB0">
        <w:rPr>
          <w:rFonts w:cs="Arial"/>
        </w:rPr>
        <w:t xml:space="preserve">What are the enrolment figures for female and male </w:t>
      </w:r>
      <w:r w:rsidR="00C03B09">
        <w:rPr>
          <w:rFonts w:cs="Arial"/>
        </w:rPr>
        <w:t xml:space="preserve">candidates in </w:t>
      </w:r>
      <w:r w:rsidR="00E2237A">
        <w:rPr>
          <w:rFonts w:cs="Arial"/>
        </w:rPr>
        <w:t>VNFIL</w:t>
      </w:r>
      <w:r w:rsidR="00323DEB">
        <w:rPr>
          <w:rFonts w:cs="Arial"/>
        </w:rPr>
        <w:t xml:space="preserve">? </w:t>
      </w:r>
    </w:p>
    <w:p w14:paraId="073F4AE7" w14:textId="500C3ECB" w:rsidR="00FF7CE2" w:rsidRDefault="00FF7CE2" w:rsidP="003E0FA5">
      <w:pPr>
        <w:pStyle w:val="Textkrper1"/>
        <w:rPr>
          <w:rFonts w:cs="Arial"/>
        </w:rPr>
      </w:pPr>
      <w:r w:rsidRPr="00AF7DB0">
        <w:rPr>
          <w:rFonts w:cs="Arial"/>
        </w:rPr>
        <w:t>Give the year in</w:t>
      </w:r>
      <w:r w:rsidR="00C83CE2" w:rsidRPr="00AF7DB0">
        <w:rPr>
          <w:rFonts w:cs="Arial"/>
        </w:rPr>
        <w:t xml:space="preserve"> which</w:t>
      </w:r>
      <w:r w:rsidRPr="00AF7DB0">
        <w:rPr>
          <w:rFonts w:cs="Arial"/>
        </w:rPr>
        <w:t xml:space="preserve"> the data were collected and if there are different types of</w:t>
      </w:r>
      <w:r w:rsidR="00E418D7" w:rsidRPr="00AF7DB0">
        <w:rPr>
          <w:rFonts w:cs="Arial"/>
        </w:rPr>
        <w:t xml:space="preserve"> </w:t>
      </w:r>
      <w:r w:rsidR="001D2CF2">
        <w:rPr>
          <w:rFonts w:cs="Arial"/>
        </w:rPr>
        <w:t>VNFIL procedure</w:t>
      </w:r>
      <w:r w:rsidR="00E418D7" w:rsidRPr="00AF7DB0">
        <w:rPr>
          <w:rFonts w:cs="Arial"/>
        </w:rPr>
        <w:t>s</w:t>
      </w:r>
      <w:r w:rsidRPr="00AF7DB0">
        <w:rPr>
          <w:rFonts w:cs="Arial"/>
        </w:rPr>
        <w:t xml:space="preserve">, identify these and give </w:t>
      </w:r>
      <w:r w:rsidR="00323DEB">
        <w:rPr>
          <w:rFonts w:cs="Arial"/>
        </w:rPr>
        <w:t xml:space="preserve">the enrolment figures for each </w:t>
      </w:r>
      <w:r w:rsidR="00323DEB" w:rsidRPr="00367F0D">
        <w:rPr>
          <w:rFonts w:cs="Arial"/>
        </w:rPr>
        <w:t xml:space="preserve">to make gender differences </w:t>
      </w:r>
      <w:r w:rsidR="00323DEB">
        <w:rPr>
          <w:rFonts w:cs="Arial"/>
        </w:rPr>
        <w:t xml:space="preserve">(more) </w:t>
      </w:r>
      <w:r w:rsidR="00323DEB" w:rsidRPr="00367F0D">
        <w:rPr>
          <w:rFonts w:cs="Arial"/>
        </w:rPr>
        <w:t>visible</w:t>
      </w:r>
    </w:p>
    <w:p w14:paraId="609B7758" w14:textId="7EEC7C97" w:rsidR="00185539" w:rsidRPr="00367F0D" w:rsidRDefault="00185539" w:rsidP="00185539">
      <w:pPr>
        <w:pStyle w:val="Textkrper1"/>
        <w:spacing w:before="240" w:after="60"/>
        <w:rPr>
          <w:rFonts w:cs="Arial"/>
          <w:b/>
        </w:rPr>
      </w:pPr>
      <w:r w:rsidRPr="00367F0D">
        <w:rPr>
          <w:rFonts w:cs="Arial"/>
          <w:b/>
        </w:rPr>
        <w:t xml:space="preserve">Overall </w:t>
      </w:r>
      <w:r>
        <w:rPr>
          <w:rFonts w:cs="Arial"/>
          <w:b/>
        </w:rPr>
        <w:t>enrolment</w:t>
      </w:r>
      <w:r w:rsidR="00323DEB">
        <w:rPr>
          <w:rFonts w:cs="Arial"/>
          <w:b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185539" w:rsidRPr="00AF7DB0" w14:paraId="7725964D" w14:textId="77777777" w:rsidTr="00185539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99CCFF"/>
            <w:vAlign w:val="center"/>
          </w:tcPr>
          <w:p w14:paraId="49DACFAC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Year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A5DE5D4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Female </w:t>
            </w:r>
            <w:r>
              <w:rPr>
                <w:rFonts w:cs="Arial"/>
              </w:rPr>
              <w:t>Candidates</w:t>
            </w:r>
          </w:p>
        </w:tc>
        <w:tc>
          <w:tcPr>
            <w:tcW w:w="3151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F46E8E2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Male </w:t>
            </w:r>
            <w:r>
              <w:rPr>
                <w:rFonts w:cs="Arial"/>
              </w:rPr>
              <w:t>Candidates</w:t>
            </w:r>
          </w:p>
        </w:tc>
        <w:tc>
          <w:tcPr>
            <w:tcW w:w="1667" w:type="dxa"/>
            <w:vMerge w:val="restart"/>
            <w:shd w:val="clear" w:color="auto" w:fill="99CCFF"/>
            <w:vAlign w:val="center"/>
          </w:tcPr>
          <w:p w14:paraId="4E60EB09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185539" w:rsidRPr="00AF7DB0" w14:paraId="2183D283" w14:textId="77777777" w:rsidTr="00185539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14:paraId="78040699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CCFFFF"/>
            <w:vAlign w:val="center"/>
          </w:tcPr>
          <w:p w14:paraId="4D7E1AE2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number</w:t>
            </w:r>
            <w:proofErr w:type="gramEnd"/>
          </w:p>
        </w:tc>
        <w:tc>
          <w:tcPr>
            <w:tcW w:w="1274" w:type="dxa"/>
            <w:shd w:val="clear" w:color="auto" w:fill="CCFFFF"/>
            <w:vAlign w:val="center"/>
          </w:tcPr>
          <w:p w14:paraId="79DA4151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in</w:t>
            </w:r>
            <w:proofErr w:type="gramEnd"/>
            <w:r w:rsidRPr="00AF7DB0">
              <w:rPr>
                <w:rFonts w:cs="Arial"/>
              </w:rPr>
              <w:t xml:space="preserve"> %</w:t>
            </w:r>
          </w:p>
        </w:tc>
        <w:tc>
          <w:tcPr>
            <w:tcW w:w="1631" w:type="dxa"/>
            <w:shd w:val="clear" w:color="auto" w:fill="CCFFFF"/>
            <w:vAlign w:val="center"/>
          </w:tcPr>
          <w:p w14:paraId="4508ABDF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number</w:t>
            </w:r>
            <w:proofErr w:type="gramEnd"/>
          </w:p>
        </w:tc>
        <w:tc>
          <w:tcPr>
            <w:tcW w:w="1520" w:type="dxa"/>
            <w:shd w:val="clear" w:color="auto" w:fill="CCFFFF"/>
            <w:vAlign w:val="center"/>
          </w:tcPr>
          <w:p w14:paraId="78B67621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in</w:t>
            </w:r>
            <w:proofErr w:type="gramEnd"/>
            <w:r w:rsidRPr="00AF7DB0">
              <w:rPr>
                <w:rFonts w:cs="Arial"/>
              </w:rPr>
              <w:t xml:space="preserve"> 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14:paraId="0ADED451" w14:textId="77777777" w:rsidR="00185539" w:rsidRPr="00AF7DB0" w:rsidRDefault="00185539" w:rsidP="00185539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185539" w:rsidRPr="00AF7DB0" w14:paraId="65F2C40A" w14:textId="77777777" w:rsidTr="00185539">
        <w:trPr>
          <w:jc w:val="center"/>
        </w:trPr>
        <w:tc>
          <w:tcPr>
            <w:tcW w:w="954" w:type="dxa"/>
            <w:vAlign w:val="center"/>
          </w:tcPr>
          <w:p w14:paraId="592FB013" w14:textId="77777777" w:rsidR="00185539" w:rsidRPr="00AF7DB0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14:paraId="1582A37E" w14:textId="77777777" w:rsidR="00185539" w:rsidRPr="00AF7DB0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14:paraId="4FC6E367" w14:textId="77777777" w:rsidR="00185539" w:rsidRPr="00AF7DB0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14:paraId="1C0EBCF6" w14:textId="77777777" w:rsidR="00185539" w:rsidRPr="00AF7DB0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14:paraId="7C73FB56" w14:textId="77777777" w:rsidR="00185539" w:rsidRPr="00AF7DB0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14:paraId="087E0782" w14:textId="77777777" w:rsidR="00185539" w:rsidRPr="00AF7DB0" w:rsidRDefault="00185539" w:rsidP="00185539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3FEF227" w14:textId="473E63D4" w:rsidR="00984C7A" w:rsidRPr="00185539" w:rsidRDefault="00E418D7" w:rsidP="00185539">
      <w:pPr>
        <w:pStyle w:val="Textkrper1"/>
        <w:spacing w:before="240" w:after="60"/>
        <w:rPr>
          <w:rFonts w:cs="Arial"/>
          <w:b/>
        </w:rPr>
      </w:pPr>
      <w:r w:rsidRPr="00185539">
        <w:rPr>
          <w:rFonts w:cs="Arial"/>
          <w:b/>
        </w:rPr>
        <w:t xml:space="preserve">Enrolment in </w:t>
      </w:r>
      <w:r w:rsidR="001D2CF2" w:rsidRPr="00185539">
        <w:rPr>
          <w:rFonts w:cs="Arial"/>
          <w:b/>
        </w:rPr>
        <w:t>VNFIL procedure</w:t>
      </w:r>
      <w:r w:rsidRPr="00185539">
        <w:rPr>
          <w:rFonts w:cs="Arial"/>
          <w:b/>
        </w:rPr>
        <w:t xml:space="preserve"> 1: (specify </w:t>
      </w:r>
      <w:r w:rsidR="001D2CF2" w:rsidRPr="00185539">
        <w:rPr>
          <w:rFonts w:cs="Arial"/>
          <w:b/>
        </w:rPr>
        <w:t>VNFIL procedure</w:t>
      </w:r>
      <w:r w:rsidRPr="00185539">
        <w:rPr>
          <w:rFonts w:cs="Arial"/>
          <w:b/>
        </w:rPr>
        <w:t>)__________________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E418D7" w:rsidRPr="00AF7DB0" w14:paraId="73C1DE8C" w14:textId="77777777" w:rsidTr="00185539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99CCFF"/>
            <w:vAlign w:val="center"/>
          </w:tcPr>
          <w:p w14:paraId="20524AA0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Year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005A914" w14:textId="77165734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Female </w:t>
            </w:r>
            <w:r w:rsidR="001D2CF2">
              <w:rPr>
                <w:rFonts w:cs="Arial"/>
              </w:rPr>
              <w:t>Candidates</w:t>
            </w:r>
          </w:p>
        </w:tc>
        <w:tc>
          <w:tcPr>
            <w:tcW w:w="3151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4342CA5" w14:textId="2F1C6AAA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Male </w:t>
            </w:r>
            <w:r w:rsidR="001D2CF2">
              <w:rPr>
                <w:rFonts w:cs="Arial"/>
              </w:rPr>
              <w:t>Candidates</w:t>
            </w:r>
          </w:p>
        </w:tc>
        <w:tc>
          <w:tcPr>
            <w:tcW w:w="1667" w:type="dxa"/>
            <w:vMerge w:val="restart"/>
            <w:shd w:val="clear" w:color="auto" w:fill="99CCFF"/>
            <w:vAlign w:val="center"/>
          </w:tcPr>
          <w:p w14:paraId="20A1A19E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E418D7" w:rsidRPr="00AF7DB0" w14:paraId="6EE68F3B" w14:textId="77777777" w:rsidTr="00185539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14:paraId="6F838AE1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CCFFFF"/>
            <w:vAlign w:val="center"/>
          </w:tcPr>
          <w:p w14:paraId="2473DAD7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number</w:t>
            </w:r>
            <w:proofErr w:type="gramEnd"/>
          </w:p>
        </w:tc>
        <w:tc>
          <w:tcPr>
            <w:tcW w:w="1274" w:type="dxa"/>
            <w:shd w:val="clear" w:color="auto" w:fill="CCFFFF"/>
            <w:vAlign w:val="center"/>
          </w:tcPr>
          <w:p w14:paraId="0B9F42C0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in</w:t>
            </w:r>
            <w:proofErr w:type="gramEnd"/>
            <w:r w:rsidRPr="00AF7DB0">
              <w:rPr>
                <w:rFonts w:cs="Arial"/>
              </w:rPr>
              <w:t xml:space="preserve"> %</w:t>
            </w:r>
          </w:p>
        </w:tc>
        <w:tc>
          <w:tcPr>
            <w:tcW w:w="1631" w:type="dxa"/>
            <w:shd w:val="clear" w:color="auto" w:fill="CCFFFF"/>
            <w:vAlign w:val="center"/>
          </w:tcPr>
          <w:p w14:paraId="77D06EA7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number</w:t>
            </w:r>
            <w:proofErr w:type="gramEnd"/>
          </w:p>
        </w:tc>
        <w:tc>
          <w:tcPr>
            <w:tcW w:w="1520" w:type="dxa"/>
            <w:shd w:val="clear" w:color="auto" w:fill="CCFFFF"/>
            <w:vAlign w:val="center"/>
          </w:tcPr>
          <w:p w14:paraId="1231F1A2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in</w:t>
            </w:r>
            <w:proofErr w:type="gramEnd"/>
            <w:r w:rsidRPr="00AF7DB0">
              <w:rPr>
                <w:rFonts w:cs="Arial"/>
              </w:rPr>
              <w:t xml:space="preserve"> 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14:paraId="210F9C29" w14:textId="77777777" w:rsidR="00E418D7" w:rsidRPr="00AF7DB0" w:rsidRDefault="00E418D7" w:rsidP="00E418D7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E418D7" w:rsidRPr="00AF7DB0" w14:paraId="48798F08" w14:textId="77777777">
        <w:trPr>
          <w:jc w:val="center"/>
        </w:trPr>
        <w:tc>
          <w:tcPr>
            <w:tcW w:w="954" w:type="dxa"/>
            <w:vAlign w:val="center"/>
          </w:tcPr>
          <w:p w14:paraId="1E11CF6F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14:paraId="2C4F98B0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14:paraId="04A156BB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14:paraId="3C88FFA7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14:paraId="6EC47A97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14:paraId="029FD34B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7A70F4E1" w14:textId="352FA90D" w:rsidR="00E418D7" w:rsidRPr="00185539" w:rsidRDefault="00E418D7" w:rsidP="00E418D7">
      <w:pPr>
        <w:pStyle w:val="Textkrper1"/>
        <w:spacing w:after="120"/>
        <w:rPr>
          <w:rFonts w:cs="Arial"/>
          <w:b/>
        </w:rPr>
      </w:pPr>
      <w:r w:rsidRPr="00185539">
        <w:rPr>
          <w:rFonts w:cs="Arial"/>
          <w:b/>
        </w:rPr>
        <w:t xml:space="preserve">Enrolment in </w:t>
      </w:r>
      <w:r w:rsidR="001D2CF2" w:rsidRPr="00185539">
        <w:rPr>
          <w:rFonts w:cs="Arial"/>
          <w:b/>
        </w:rPr>
        <w:t>VNFIL procedure</w:t>
      </w:r>
      <w:r w:rsidRPr="00185539">
        <w:rPr>
          <w:rFonts w:cs="Arial"/>
          <w:b/>
        </w:rPr>
        <w:t xml:space="preserve"> 2: (specify </w:t>
      </w:r>
      <w:r w:rsidR="001D2CF2" w:rsidRPr="00185539">
        <w:rPr>
          <w:rFonts w:cs="Arial"/>
          <w:b/>
        </w:rPr>
        <w:t>VNFIL procedure</w:t>
      </w:r>
      <w:r w:rsidRPr="00185539">
        <w:rPr>
          <w:rFonts w:cs="Arial"/>
          <w:b/>
        </w:rPr>
        <w:t>)___________________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"/>
        <w:gridCol w:w="1592"/>
        <w:gridCol w:w="1274"/>
        <w:gridCol w:w="1631"/>
        <w:gridCol w:w="1520"/>
        <w:gridCol w:w="1667"/>
      </w:tblGrid>
      <w:tr w:rsidR="00E418D7" w:rsidRPr="00AF7DB0" w14:paraId="77971D6A" w14:textId="77777777" w:rsidTr="00185539">
        <w:trPr>
          <w:trHeight w:val="187"/>
          <w:jc w:val="center"/>
        </w:trPr>
        <w:tc>
          <w:tcPr>
            <w:tcW w:w="954" w:type="dxa"/>
            <w:vMerge w:val="restart"/>
            <w:shd w:val="clear" w:color="auto" w:fill="99CCFF"/>
            <w:vAlign w:val="center"/>
          </w:tcPr>
          <w:p w14:paraId="5A6F5DD0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Year</w:t>
            </w:r>
          </w:p>
        </w:tc>
        <w:tc>
          <w:tcPr>
            <w:tcW w:w="2866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6EDAFC" w14:textId="0075169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Female </w:t>
            </w:r>
            <w:r w:rsidR="001D2CF2">
              <w:rPr>
                <w:rFonts w:cs="Arial"/>
              </w:rPr>
              <w:t>Candidates</w:t>
            </w:r>
          </w:p>
        </w:tc>
        <w:tc>
          <w:tcPr>
            <w:tcW w:w="3151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0D4015E" w14:textId="6EDADE4C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Male </w:t>
            </w:r>
            <w:r w:rsidR="001D2CF2">
              <w:rPr>
                <w:rFonts w:cs="Arial"/>
              </w:rPr>
              <w:t>Candidates</w:t>
            </w:r>
          </w:p>
        </w:tc>
        <w:tc>
          <w:tcPr>
            <w:tcW w:w="1667" w:type="dxa"/>
            <w:vMerge w:val="restart"/>
            <w:shd w:val="clear" w:color="auto" w:fill="99CCFF"/>
            <w:vAlign w:val="center"/>
          </w:tcPr>
          <w:p w14:paraId="00452488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E418D7" w:rsidRPr="00AF7DB0" w14:paraId="315214E5" w14:textId="77777777" w:rsidTr="00185539">
        <w:trPr>
          <w:trHeight w:val="187"/>
          <w:jc w:val="center"/>
        </w:trPr>
        <w:tc>
          <w:tcPr>
            <w:tcW w:w="954" w:type="dxa"/>
            <w:vMerge/>
            <w:shd w:val="clear" w:color="auto" w:fill="FFCC00"/>
            <w:vAlign w:val="center"/>
          </w:tcPr>
          <w:p w14:paraId="7B506B8F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</w:p>
        </w:tc>
        <w:tc>
          <w:tcPr>
            <w:tcW w:w="1592" w:type="dxa"/>
            <w:shd w:val="clear" w:color="auto" w:fill="CCFFFF"/>
            <w:vAlign w:val="center"/>
          </w:tcPr>
          <w:p w14:paraId="573B4582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number</w:t>
            </w:r>
            <w:proofErr w:type="gramEnd"/>
          </w:p>
        </w:tc>
        <w:tc>
          <w:tcPr>
            <w:tcW w:w="1274" w:type="dxa"/>
            <w:shd w:val="clear" w:color="auto" w:fill="CCFFFF"/>
            <w:vAlign w:val="center"/>
          </w:tcPr>
          <w:p w14:paraId="17E6701C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in</w:t>
            </w:r>
            <w:proofErr w:type="gramEnd"/>
            <w:r w:rsidRPr="00AF7DB0">
              <w:rPr>
                <w:rFonts w:cs="Arial"/>
              </w:rPr>
              <w:t xml:space="preserve"> %</w:t>
            </w:r>
          </w:p>
        </w:tc>
        <w:tc>
          <w:tcPr>
            <w:tcW w:w="1631" w:type="dxa"/>
            <w:shd w:val="clear" w:color="auto" w:fill="CCFFFF"/>
            <w:vAlign w:val="center"/>
          </w:tcPr>
          <w:p w14:paraId="7E679A84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number</w:t>
            </w:r>
            <w:proofErr w:type="gramEnd"/>
          </w:p>
        </w:tc>
        <w:tc>
          <w:tcPr>
            <w:tcW w:w="1520" w:type="dxa"/>
            <w:shd w:val="clear" w:color="auto" w:fill="CCFFFF"/>
            <w:vAlign w:val="center"/>
          </w:tcPr>
          <w:p w14:paraId="679FAA91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  <w:proofErr w:type="gramStart"/>
            <w:r w:rsidRPr="00AF7DB0">
              <w:rPr>
                <w:rFonts w:cs="Arial"/>
              </w:rPr>
              <w:t>in</w:t>
            </w:r>
            <w:proofErr w:type="gramEnd"/>
            <w:r w:rsidRPr="00AF7DB0">
              <w:rPr>
                <w:rFonts w:cs="Arial"/>
              </w:rPr>
              <w:t xml:space="preserve"> %</w:t>
            </w:r>
          </w:p>
        </w:tc>
        <w:tc>
          <w:tcPr>
            <w:tcW w:w="1667" w:type="dxa"/>
            <w:vMerge/>
            <w:shd w:val="clear" w:color="auto" w:fill="FFCC00"/>
            <w:vAlign w:val="center"/>
          </w:tcPr>
          <w:p w14:paraId="735F7D2D" w14:textId="77777777" w:rsidR="00E418D7" w:rsidRPr="00AF7DB0" w:rsidRDefault="00E418D7" w:rsidP="00C91092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E418D7" w:rsidRPr="00AF7DB0" w14:paraId="0F4F1D4D" w14:textId="77777777">
        <w:trPr>
          <w:jc w:val="center"/>
        </w:trPr>
        <w:tc>
          <w:tcPr>
            <w:tcW w:w="954" w:type="dxa"/>
            <w:vAlign w:val="center"/>
          </w:tcPr>
          <w:p w14:paraId="34F85E3F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92" w:type="dxa"/>
            <w:vAlign w:val="center"/>
          </w:tcPr>
          <w:p w14:paraId="3744748C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4" w:type="dxa"/>
            <w:vAlign w:val="center"/>
          </w:tcPr>
          <w:p w14:paraId="5837FAA5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31" w:type="dxa"/>
            <w:vAlign w:val="center"/>
          </w:tcPr>
          <w:p w14:paraId="76977955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520" w:type="dxa"/>
            <w:vAlign w:val="center"/>
          </w:tcPr>
          <w:p w14:paraId="2C16B993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667" w:type="dxa"/>
            <w:vAlign w:val="center"/>
          </w:tcPr>
          <w:p w14:paraId="7EDA1471" w14:textId="77777777" w:rsidR="00E418D7" w:rsidRPr="00AF7DB0" w:rsidRDefault="00E418D7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560C2E99" w14:textId="77777777" w:rsidR="00E91B1C" w:rsidRPr="00367F0D" w:rsidRDefault="00E91B1C" w:rsidP="00E91B1C">
      <w:pPr>
        <w:spacing w:before="120"/>
      </w:pPr>
      <w:r w:rsidRPr="00367F0D">
        <w:t>Add additional tables as necessary.</w:t>
      </w:r>
    </w:p>
    <w:p w14:paraId="2C648511" w14:textId="77777777" w:rsidR="00E91B1C" w:rsidRDefault="00E91B1C" w:rsidP="00E418D7">
      <w:pPr>
        <w:pStyle w:val="Textkrper1"/>
        <w:rPr>
          <w:rFonts w:cs="Arial"/>
        </w:rPr>
      </w:pPr>
    </w:p>
    <w:p w14:paraId="27519CB8" w14:textId="77777777" w:rsidR="00E91B1C" w:rsidRDefault="00E91B1C" w:rsidP="00E418D7">
      <w:pPr>
        <w:pStyle w:val="Textkrper1"/>
        <w:rPr>
          <w:rFonts w:cs="Arial"/>
        </w:rPr>
      </w:pPr>
    </w:p>
    <w:p w14:paraId="3AB73F55" w14:textId="623DEF43" w:rsidR="00E418D7" w:rsidRDefault="00E418D7" w:rsidP="00E418D7">
      <w:pPr>
        <w:pStyle w:val="Textkrper1"/>
        <w:rPr>
          <w:rFonts w:cs="Arial"/>
        </w:rPr>
      </w:pPr>
      <w:r w:rsidRPr="00AF7DB0">
        <w:rPr>
          <w:rFonts w:cs="Arial"/>
        </w:rPr>
        <w:t xml:space="preserve">Where there are differences related to gender: How </w:t>
      </w:r>
      <w:r w:rsidR="00C6741A">
        <w:rPr>
          <w:rFonts w:cs="Arial"/>
        </w:rPr>
        <w:t>can the difference be explained?</w:t>
      </w:r>
    </w:p>
    <w:p w14:paraId="2195754B" w14:textId="77777777" w:rsidR="00E16E3A" w:rsidRDefault="00E16E3A" w:rsidP="00E418D7">
      <w:pPr>
        <w:pStyle w:val="Textkrper1"/>
        <w:rPr>
          <w:rFonts w:cs="Arial"/>
        </w:rPr>
      </w:pPr>
    </w:p>
    <w:p w14:paraId="00F5F386" w14:textId="77777777" w:rsidR="00E91B1C" w:rsidRPr="00AF7DB0" w:rsidRDefault="00E91B1C" w:rsidP="00E418D7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E418D7" w:rsidRPr="00AF7DB0" w14:paraId="22F90694" w14:textId="77777777" w:rsidTr="00E16E3A">
        <w:trPr>
          <w:trHeight w:val="821"/>
        </w:trPr>
        <w:tc>
          <w:tcPr>
            <w:tcW w:w="8942" w:type="dxa"/>
          </w:tcPr>
          <w:p w14:paraId="768C0364" w14:textId="77777777" w:rsidR="00E418D7" w:rsidRDefault="00E418D7" w:rsidP="00C91092">
            <w:pPr>
              <w:pStyle w:val="Textkrper2Tabelle"/>
              <w:rPr>
                <w:rFonts w:cs="Arial"/>
              </w:rPr>
            </w:pPr>
          </w:p>
          <w:p w14:paraId="23057227" w14:textId="77777777" w:rsidR="00E91B1C" w:rsidRPr="00AF7DB0" w:rsidRDefault="00E91B1C" w:rsidP="00C91092">
            <w:pPr>
              <w:pStyle w:val="Textkrper2Tabelle"/>
              <w:rPr>
                <w:rFonts w:cs="Arial"/>
              </w:rPr>
            </w:pPr>
          </w:p>
        </w:tc>
      </w:tr>
    </w:tbl>
    <w:p w14:paraId="2150BDA6" w14:textId="2FA20D51" w:rsidR="00FF7CE2" w:rsidRPr="00AF7DB0" w:rsidRDefault="003F08C1" w:rsidP="00AF7DB0">
      <w:pPr>
        <w:pStyle w:val="berschrift1"/>
        <w:ind w:left="567"/>
        <w:rPr>
          <w:lang w:val="en-GB"/>
        </w:rPr>
      </w:pPr>
      <w:bookmarkStart w:id="13" w:name="_Toc120017048"/>
      <w:bookmarkStart w:id="14" w:name="_Toc135655482"/>
      <w:bookmarkStart w:id="15" w:name="_Toc145841003"/>
      <w:r w:rsidRPr="00AF7DB0">
        <w:rPr>
          <w:lang w:val="en-GB"/>
        </w:rPr>
        <w:t>D</w:t>
      </w:r>
      <w:r w:rsidR="00E16E3A">
        <w:rPr>
          <w:lang w:val="en-GB"/>
        </w:rPr>
        <w:t>rop</w:t>
      </w:r>
      <w:r w:rsidR="00FF7CE2" w:rsidRPr="00AF7DB0">
        <w:rPr>
          <w:lang w:val="en-GB"/>
        </w:rPr>
        <w:t>out rates</w:t>
      </w:r>
      <w:bookmarkEnd w:id="13"/>
      <w:bookmarkEnd w:id="14"/>
      <w:bookmarkEnd w:id="15"/>
    </w:p>
    <w:p w14:paraId="31885EF3" w14:textId="679DE95A" w:rsidR="00FF7CE2" w:rsidRDefault="00FF7CE2" w:rsidP="003E0FA5">
      <w:pPr>
        <w:pStyle w:val="Textkrper1"/>
        <w:rPr>
          <w:rFonts w:cs="Arial"/>
        </w:rPr>
      </w:pPr>
      <w:r w:rsidRPr="00AF7DB0">
        <w:rPr>
          <w:rFonts w:cs="Arial"/>
        </w:rPr>
        <w:t xml:space="preserve">Give the year in which the data were collected and </w:t>
      </w:r>
      <w:r w:rsidR="003F24AC" w:rsidRPr="00AF7DB0">
        <w:rPr>
          <w:rFonts w:cs="Arial"/>
        </w:rPr>
        <w:t xml:space="preserve">– if </w:t>
      </w:r>
      <w:r w:rsidRPr="00AF7DB0">
        <w:rPr>
          <w:rFonts w:cs="Arial"/>
        </w:rPr>
        <w:t xml:space="preserve">there are different </w:t>
      </w:r>
      <w:r w:rsidR="003F24AC" w:rsidRPr="00AF7DB0">
        <w:rPr>
          <w:rFonts w:cs="Arial"/>
        </w:rPr>
        <w:t xml:space="preserve">branches/ </w:t>
      </w:r>
      <w:r w:rsidR="001D2CF2">
        <w:rPr>
          <w:rFonts w:cs="Arial"/>
        </w:rPr>
        <w:t>VNFIL procedure</w:t>
      </w:r>
      <w:r w:rsidR="003F24AC" w:rsidRPr="00AF7DB0">
        <w:rPr>
          <w:rFonts w:cs="Arial"/>
        </w:rPr>
        <w:t xml:space="preserve">s within your </w:t>
      </w:r>
      <w:r w:rsidR="00E2237A">
        <w:rPr>
          <w:rFonts w:cs="Arial"/>
        </w:rPr>
        <w:t>VNFIL</w:t>
      </w:r>
      <w:r w:rsidR="005C1403">
        <w:rPr>
          <w:rFonts w:cs="Arial"/>
        </w:rPr>
        <w:t xml:space="preserve"> provider</w:t>
      </w:r>
      <w:r w:rsidR="008D267E" w:rsidRPr="00AF7DB0">
        <w:rPr>
          <w:rFonts w:cs="Arial"/>
        </w:rPr>
        <w:t xml:space="preserve"> </w:t>
      </w:r>
      <w:r w:rsidR="003F24AC" w:rsidRPr="00AF7DB0">
        <w:rPr>
          <w:rFonts w:cs="Arial"/>
        </w:rPr>
        <w:t xml:space="preserve">– </w:t>
      </w:r>
      <w:r w:rsidRPr="00AF7DB0">
        <w:rPr>
          <w:rFonts w:cs="Arial"/>
        </w:rPr>
        <w:t xml:space="preserve">identify these and give the </w:t>
      </w:r>
      <w:r w:rsidR="0069013D">
        <w:rPr>
          <w:rFonts w:cs="Arial"/>
        </w:rPr>
        <w:t xml:space="preserve">dropout rates for each, </w:t>
      </w:r>
      <w:r w:rsidR="0069013D" w:rsidRPr="00367F0D">
        <w:rPr>
          <w:rFonts w:cs="Arial"/>
        </w:rPr>
        <w:t xml:space="preserve">to make gender differences </w:t>
      </w:r>
      <w:r w:rsidR="0069013D">
        <w:rPr>
          <w:rFonts w:cs="Arial"/>
        </w:rPr>
        <w:t>(more) visible.</w:t>
      </w:r>
    </w:p>
    <w:p w14:paraId="61BFB9C5" w14:textId="2911E7E9" w:rsidR="00185539" w:rsidRPr="00367F0D" w:rsidRDefault="00185539" w:rsidP="00185539">
      <w:pPr>
        <w:pStyle w:val="Textkrper1"/>
        <w:spacing w:before="240" w:after="60"/>
        <w:rPr>
          <w:rFonts w:cs="Arial"/>
          <w:b/>
        </w:rPr>
      </w:pPr>
      <w:r w:rsidRPr="00367F0D">
        <w:rPr>
          <w:rFonts w:cs="Arial"/>
          <w:b/>
        </w:rPr>
        <w:t xml:space="preserve">Overall </w:t>
      </w:r>
      <w:r w:rsidR="0069013D">
        <w:rPr>
          <w:rFonts w:cs="Arial"/>
          <w:b/>
        </w:rPr>
        <w:t>dropout rates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686"/>
        <w:gridCol w:w="3551"/>
      </w:tblGrid>
      <w:tr w:rsidR="00C6741A" w:rsidRPr="00AF7DB0" w14:paraId="618C0530" w14:textId="77777777" w:rsidTr="0085750B">
        <w:trPr>
          <w:trHeight w:val="301"/>
        </w:trPr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4BD911C8" w14:textId="77777777" w:rsidR="00C6741A" w:rsidRPr="00AF7DB0" w:rsidRDefault="00C6741A" w:rsidP="0085750B">
            <w:pPr>
              <w:pStyle w:val="Textkrper2Tabelle"/>
              <w:jc w:val="both"/>
              <w:rPr>
                <w:rFonts w:cs="Arial"/>
              </w:rPr>
            </w:pPr>
            <w:r w:rsidRPr="00AF7DB0">
              <w:rPr>
                <w:rFonts w:cs="Arial"/>
              </w:rPr>
              <w:t xml:space="preserve">Dropout rates in % (Year of </w:t>
            </w:r>
            <w:proofErr w:type="gramStart"/>
            <w:r w:rsidRPr="00AF7DB0">
              <w:rPr>
                <w:rFonts w:cs="Arial"/>
              </w:rPr>
              <w:t>Survey …….</w:t>
            </w:r>
            <w:proofErr w:type="gramEnd"/>
            <w:r w:rsidRPr="00AF7DB0">
              <w:rPr>
                <w:rFonts w:cs="Arial"/>
              </w:rPr>
              <w:t>…)</w:t>
            </w:r>
          </w:p>
        </w:tc>
      </w:tr>
      <w:tr w:rsidR="00C6741A" w:rsidRPr="00AF7DB0" w14:paraId="268BEE6D" w14:textId="77777777" w:rsidTr="0085750B">
        <w:trPr>
          <w:trHeight w:val="187"/>
        </w:trPr>
        <w:tc>
          <w:tcPr>
            <w:tcW w:w="2802" w:type="dxa"/>
            <w:shd w:val="clear" w:color="auto" w:fill="CCFFFF"/>
            <w:vAlign w:val="center"/>
          </w:tcPr>
          <w:p w14:paraId="53AFF2FB" w14:textId="77777777" w:rsidR="00C6741A" w:rsidRPr="00AF7DB0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Female </w:t>
            </w:r>
            <w:r>
              <w:rPr>
                <w:rFonts w:cs="Arial"/>
              </w:rPr>
              <w:t>Candidates</w:t>
            </w:r>
          </w:p>
        </w:tc>
        <w:tc>
          <w:tcPr>
            <w:tcW w:w="2686" w:type="dxa"/>
            <w:shd w:val="clear" w:color="auto" w:fill="CCFFFF"/>
            <w:vAlign w:val="center"/>
          </w:tcPr>
          <w:p w14:paraId="20095A48" w14:textId="77777777" w:rsidR="00C6741A" w:rsidRPr="00AF7DB0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Male </w:t>
            </w:r>
            <w:r>
              <w:rPr>
                <w:rFonts w:cs="Arial"/>
              </w:rPr>
              <w:t>Candidates</w:t>
            </w:r>
          </w:p>
        </w:tc>
        <w:tc>
          <w:tcPr>
            <w:tcW w:w="3551" w:type="dxa"/>
            <w:shd w:val="clear" w:color="auto" w:fill="CCFFFF"/>
            <w:vAlign w:val="center"/>
          </w:tcPr>
          <w:p w14:paraId="21D9407E" w14:textId="77777777" w:rsidR="00C6741A" w:rsidRPr="00AF7DB0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C6741A" w:rsidRPr="00AF7DB0" w14:paraId="5664D3EE" w14:textId="77777777" w:rsidTr="0085750B">
        <w:tc>
          <w:tcPr>
            <w:tcW w:w="2802" w:type="dxa"/>
          </w:tcPr>
          <w:p w14:paraId="61469E77" w14:textId="77777777" w:rsidR="00C6741A" w:rsidRPr="00AF7DB0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686" w:type="dxa"/>
          </w:tcPr>
          <w:p w14:paraId="6D3A3762" w14:textId="77777777" w:rsidR="00C6741A" w:rsidRPr="00AF7DB0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3551" w:type="dxa"/>
          </w:tcPr>
          <w:p w14:paraId="6D6BA9FA" w14:textId="77777777" w:rsidR="00C6741A" w:rsidRPr="00AF7DB0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57AF5B5B" w14:textId="12E4CD25" w:rsidR="003F08C1" w:rsidRPr="00185539" w:rsidRDefault="001D2CF2" w:rsidP="003F08C1">
      <w:pPr>
        <w:pStyle w:val="Textkrper1"/>
        <w:spacing w:after="120"/>
        <w:rPr>
          <w:rFonts w:cs="Arial"/>
          <w:b/>
        </w:rPr>
      </w:pPr>
      <w:r w:rsidRPr="00185539">
        <w:rPr>
          <w:rFonts w:cs="Arial"/>
          <w:b/>
        </w:rPr>
        <w:t>VNFIL procedure</w:t>
      </w:r>
      <w:r w:rsidR="003F08C1" w:rsidRPr="00185539">
        <w:rPr>
          <w:rFonts w:cs="Arial"/>
          <w:b/>
        </w:rPr>
        <w:t xml:space="preserve"> 1: (specify </w:t>
      </w:r>
      <w:r w:rsidRPr="00185539">
        <w:rPr>
          <w:rFonts w:cs="Arial"/>
          <w:b/>
        </w:rPr>
        <w:t>VNFIL procedure</w:t>
      </w:r>
      <w:r w:rsidR="003F08C1" w:rsidRPr="00185539">
        <w:rPr>
          <w:rFonts w:cs="Arial"/>
          <w:b/>
        </w:rPr>
        <w:t>)__________________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686"/>
        <w:gridCol w:w="3551"/>
      </w:tblGrid>
      <w:tr w:rsidR="00FF7CE2" w:rsidRPr="00AF7DB0" w14:paraId="161987F9" w14:textId="77777777" w:rsidTr="00C6741A">
        <w:trPr>
          <w:trHeight w:val="301"/>
        </w:trPr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7D508C0B" w14:textId="7CCAD1A5" w:rsidR="00FF7CE2" w:rsidRPr="00AF7DB0" w:rsidRDefault="00E16E3A" w:rsidP="00E16E3A">
            <w:pPr>
              <w:pStyle w:val="Textkrper2Tabelle"/>
              <w:jc w:val="both"/>
              <w:rPr>
                <w:rFonts w:cs="Arial"/>
              </w:rPr>
            </w:pPr>
            <w:r w:rsidRPr="00AF7DB0">
              <w:rPr>
                <w:rFonts w:cs="Arial"/>
              </w:rPr>
              <w:t>Dropout</w:t>
            </w:r>
            <w:r w:rsidR="003F08C1" w:rsidRPr="00AF7DB0">
              <w:rPr>
                <w:rFonts w:cs="Arial"/>
              </w:rPr>
              <w:t xml:space="preserve"> rates in %</w:t>
            </w:r>
            <w:r w:rsidR="00FF7CE2" w:rsidRPr="00AF7DB0">
              <w:rPr>
                <w:rFonts w:cs="Arial"/>
              </w:rPr>
              <w:t xml:space="preserve"> (Year of </w:t>
            </w:r>
            <w:proofErr w:type="gramStart"/>
            <w:r w:rsidR="00FF7CE2" w:rsidRPr="00AF7DB0">
              <w:rPr>
                <w:rFonts w:cs="Arial"/>
              </w:rPr>
              <w:t xml:space="preserve">Survey </w:t>
            </w:r>
            <w:r w:rsidR="003F08C1" w:rsidRPr="00AF7DB0">
              <w:rPr>
                <w:rFonts w:cs="Arial"/>
              </w:rPr>
              <w:t>…….</w:t>
            </w:r>
            <w:proofErr w:type="gramEnd"/>
            <w:r w:rsidR="00FF7CE2" w:rsidRPr="00AF7DB0">
              <w:rPr>
                <w:rFonts w:cs="Arial"/>
              </w:rPr>
              <w:t>…)</w:t>
            </w:r>
          </w:p>
        </w:tc>
      </w:tr>
      <w:tr w:rsidR="00FF7CE2" w:rsidRPr="00AF7DB0" w14:paraId="14D0A67E" w14:textId="77777777" w:rsidTr="00C6741A">
        <w:trPr>
          <w:trHeight w:val="187"/>
        </w:trPr>
        <w:tc>
          <w:tcPr>
            <w:tcW w:w="2802" w:type="dxa"/>
            <w:shd w:val="clear" w:color="auto" w:fill="CCFFFF"/>
            <w:vAlign w:val="center"/>
          </w:tcPr>
          <w:p w14:paraId="6C82063D" w14:textId="5E01D600" w:rsidR="00FF7CE2" w:rsidRPr="00AF7DB0" w:rsidRDefault="00FF7CE2" w:rsidP="00F84D54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Female </w:t>
            </w:r>
            <w:r w:rsidR="001D2CF2">
              <w:rPr>
                <w:rFonts w:cs="Arial"/>
              </w:rPr>
              <w:t>Candidates</w:t>
            </w:r>
          </w:p>
        </w:tc>
        <w:tc>
          <w:tcPr>
            <w:tcW w:w="2686" w:type="dxa"/>
            <w:shd w:val="clear" w:color="auto" w:fill="CCFFFF"/>
            <w:vAlign w:val="center"/>
          </w:tcPr>
          <w:p w14:paraId="5336477F" w14:textId="077BB49E" w:rsidR="00FF7CE2" w:rsidRPr="00AF7DB0" w:rsidRDefault="00FF7CE2" w:rsidP="00F84D54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Male </w:t>
            </w:r>
            <w:r w:rsidR="001D2CF2">
              <w:rPr>
                <w:rFonts w:cs="Arial"/>
              </w:rPr>
              <w:t>Candidates</w:t>
            </w:r>
          </w:p>
        </w:tc>
        <w:tc>
          <w:tcPr>
            <w:tcW w:w="3551" w:type="dxa"/>
            <w:shd w:val="clear" w:color="auto" w:fill="CCFFFF"/>
            <w:vAlign w:val="center"/>
          </w:tcPr>
          <w:p w14:paraId="6461BE5B" w14:textId="77777777" w:rsidR="00FF7CE2" w:rsidRPr="00AF7DB0" w:rsidRDefault="00FF7CE2" w:rsidP="00F84D54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FF7CE2" w:rsidRPr="00AF7DB0" w14:paraId="2F6952BF" w14:textId="77777777" w:rsidTr="00E16E3A">
        <w:tc>
          <w:tcPr>
            <w:tcW w:w="2802" w:type="dxa"/>
          </w:tcPr>
          <w:p w14:paraId="238FE5CC" w14:textId="77777777"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686" w:type="dxa"/>
          </w:tcPr>
          <w:p w14:paraId="626F9B86" w14:textId="77777777"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3551" w:type="dxa"/>
          </w:tcPr>
          <w:p w14:paraId="6EAE4A67" w14:textId="77777777"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43591207" w14:textId="6BF2AD1B" w:rsidR="00E16E3A" w:rsidRPr="00C6741A" w:rsidRDefault="001D2CF2" w:rsidP="00C6741A">
      <w:pPr>
        <w:pStyle w:val="Textkrper1"/>
        <w:spacing w:after="120"/>
        <w:rPr>
          <w:rFonts w:cs="Arial"/>
          <w:b/>
        </w:rPr>
      </w:pPr>
      <w:r w:rsidRPr="00185539">
        <w:rPr>
          <w:rFonts w:cs="Arial"/>
          <w:b/>
        </w:rPr>
        <w:t>VNFIL procedure</w:t>
      </w:r>
      <w:r w:rsidR="003F08C1" w:rsidRPr="00185539">
        <w:rPr>
          <w:rFonts w:cs="Arial"/>
          <w:b/>
        </w:rPr>
        <w:t xml:space="preserve"> 2: (specify </w:t>
      </w:r>
      <w:r w:rsidRPr="00185539">
        <w:rPr>
          <w:rFonts w:cs="Arial"/>
          <w:b/>
        </w:rPr>
        <w:t>VNFIL procedure</w:t>
      </w:r>
      <w:r w:rsidR="003F08C1" w:rsidRPr="00185539">
        <w:rPr>
          <w:rFonts w:cs="Arial"/>
          <w:b/>
        </w:rPr>
        <w:t>)__________________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2"/>
        <w:gridCol w:w="2686"/>
        <w:gridCol w:w="3551"/>
      </w:tblGrid>
      <w:tr w:rsidR="00C6741A" w:rsidRPr="00AF7DB0" w14:paraId="0138084D" w14:textId="77777777" w:rsidTr="0085750B">
        <w:trPr>
          <w:trHeight w:val="301"/>
        </w:trPr>
        <w:tc>
          <w:tcPr>
            <w:tcW w:w="9039" w:type="dxa"/>
            <w:gridSpan w:val="3"/>
            <w:tcBorders>
              <w:bottom w:val="single" w:sz="4" w:space="0" w:color="auto"/>
            </w:tcBorders>
            <w:shd w:val="clear" w:color="auto" w:fill="99CCFF"/>
          </w:tcPr>
          <w:p w14:paraId="71450E07" w14:textId="77777777" w:rsidR="00C6741A" w:rsidRPr="00AF7DB0" w:rsidRDefault="00C6741A" w:rsidP="0085750B">
            <w:pPr>
              <w:pStyle w:val="Textkrper2Tabelle"/>
              <w:jc w:val="both"/>
              <w:rPr>
                <w:rFonts w:cs="Arial"/>
              </w:rPr>
            </w:pPr>
            <w:r w:rsidRPr="00AF7DB0">
              <w:rPr>
                <w:rFonts w:cs="Arial"/>
              </w:rPr>
              <w:t xml:space="preserve">Dropout rates in % (Year of </w:t>
            </w:r>
            <w:proofErr w:type="gramStart"/>
            <w:r w:rsidRPr="00AF7DB0">
              <w:rPr>
                <w:rFonts w:cs="Arial"/>
              </w:rPr>
              <w:t>Survey …….</w:t>
            </w:r>
            <w:proofErr w:type="gramEnd"/>
            <w:r w:rsidRPr="00AF7DB0">
              <w:rPr>
                <w:rFonts w:cs="Arial"/>
              </w:rPr>
              <w:t>…)</w:t>
            </w:r>
          </w:p>
        </w:tc>
      </w:tr>
      <w:tr w:rsidR="00C6741A" w:rsidRPr="00AF7DB0" w14:paraId="390AF8FF" w14:textId="77777777" w:rsidTr="0085750B">
        <w:trPr>
          <w:trHeight w:val="187"/>
        </w:trPr>
        <w:tc>
          <w:tcPr>
            <w:tcW w:w="2802" w:type="dxa"/>
            <w:shd w:val="clear" w:color="auto" w:fill="CCFFFF"/>
            <w:vAlign w:val="center"/>
          </w:tcPr>
          <w:p w14:paraId="5DA318DC" w14:textId="77777777" w:rsidR="00C6741A" w:rsidRPr="00AF7DB0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Female </w:t>
            </w:r>
            <w:r>
              <w:rPr>
                <w:rFonts w:cs="Arial"/>
              </w:rPr>
              <w:t>Candidates</w:t>
            </w:r>
          </w:p>
        </w:tc>
        <w:tc>
          <w:tcPr>
            <w:tcW w:w="2686" w:type="dxa"/>
            <w:shd w:val="clear" w:color="auto" w:fill="CCFFFF"/>
            <w:vAlign w:val="center"/>
          </w:tcPr>
          <w:p w14:paraId="54FD942D" w14:textId="77777777" w:rsidR="00C6741A" w:rsidRPr="00AF7DB0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 xml:space="preserve">Male </w:t>
            </w:r>
            <w:r>
              <w:rPr>
                <w:rFonts w:cs="Arial"/>
              </w:rPr>
              <w:t>Candidates</w:t>
            </w:r>
          </w:p>
        </w:tc>
        <w:tc>
          <w:tcPr>
            <w:tcW w:w="3551" w:type="dxa"/>
            <w:shd w:val="clear" w:color="auto" w:fill="CCFFFF"/>
            <w:vAlign w:val="center"/>
          </w:tcPr>
          <w:p w14:paraId="1F2A6900" w14:textId="77777777" w:rsidR="00C6741A" w:rsidRPr="00AF7DB0" w:rsidRDefault="00C6741A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</w:t>
            </w:r>
          </w:p>
        </w:tc>
      </w:tr>
      <w:tr w:rsidR="00C6741A" w:rsidRPr="00AF7DB0" w14:paraId="08381E65" w14:textId="77777777" w:rsidTr="0085750B">
        <w:tc>
          <w:tcPr>
            <w:tcW w:w="2802" w:type="dxa"/>
          </w:tcPr>
          <w:p w14:paraId="74FF19DD" w14:textId="77777777" w:rsidR="00C6741A" w:rsidRPr="00AF7DB0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2686" w:type="dxa"/>
          </w:tcPr>
          <w:p w14:paraId="79901B35" w14:textId="77777777" w:rsidR="00C6741A" w:rsidRPr="00AF7DB0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3551" w:type="dxa"/>
          </w:tcPr>
          <w:p w14:paraId="2870BE0F" w14:textId="77777777" w:rsidR="00C6741A" w:rsidRPr="00AF7DB0" w:rsidRDefault="00C6741A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79330861" w14:textId="77777777" w:rsidR="00E16E3A" w:rsidRDefault="00E16E3A" w:rsidP="008C39CA"/>
    <w:p w14:paraId="1975678F" w14:textId="77777777" w:rsidR="00C6741A" w:rsidRPr="00367F0D" w:rsidRDefault="00C6741A" w:rsidP="00C6741A">
      <w:pPr>
        <w:spacing w:before="120"/>
      </w:pPr>
      <w:r w:rsidRPr="00367F0D">
        <w:t>Add additional tables as necessary.</w:t>
      </w:r>
    </w:p>
    <w:p w14:paraId="3BEF748A" w14:textId="77777777" w:rsidR="00C6741A" w:rsidRDefault="00C6741A" w:rsidP="00C6741A">
      <w:pPr>
        <w:pStyle w:val="Textkrper1"/>
        <w:rPr>
          <w:rFonts w:cs="Arial"/>
        </w:rPr>
      </w:pPr>
    </w:p>
    <w:p w14:paraId="09D1251C" w14:textId="77777777" w:rsidR="00C6741A" w:rsidRDefault="00C6741A" w:rsidP="00C6741A">
      <w:pPr>
        <w:pStyle w:val="Textkrper1"/>
        <w:rPr>
          <w:rFonts w:cs="Arial"/>
        </w:rPr>
      </w:pPr>
      <w:r w:rsidRPr="00AF7DB0">
        <w:rPr>
          <w:rFonts w:cs="Arial"/>
        </w:rPr>
        <w:t xml:space="preserve">Where there are differences related to gender: How </w:t>
      </w:r>
      <w:r>
        <w:rPr>
          <w:rFonts w:cs="Arial"/>
        </w:rPr>
        <w:t>can the difference be explained?</w:t>
      </w:r>
    </w:p>
    <w:p w14:paraId="37895AC5" w14:textId="77777777" w:rsidR="00C6741A" w:rsidRDefault="00C6741A" w:rsidP="00C6741A">
      <w:pPr>
        <w:pStyle w:val="Textkrper1"/>
        <w:rPr>
          <w:rFonts w:cs="Arial"/>
        </w:rPr>
      </w:pPr>
    </w:p>
    <w:p w14:paraId="2B6C08DD" w14:textId="77777777" w:rsidR="00C6741A" w:rsidRPr="00AF7DB0" w:rsidRDefault="00C6741A" w:rsidP="00C6741A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C6741A" w:rsidRPr="00AF7DB0" w14:paraId="5D9F1B84" w14:textId="77777777" w:rsidTr="0085750B">
        <w:trPr>
          <w:trHeight w:val="821"/>
        </w:trPr>
        <w:tc>
          <w:tcPr>
            <w:tcW w:w="8942" w:type="dxa"/>
          </w:tcPr>
          <w:p w14:paraId="6A9CE332" w14:textId="77777777" w:rsidR="00C6741A" w:rsidRDefault="00C6741A" w:rsidP="0085750B">
            <w:pPr>
              <w:pStyle w:val="Textkrper2Tabelle"/>
              <w:rPr>
                <w:rFonts w:cs="Arial"/>
              </w:rPr>
            </w:pPr>
          </w:p>
          <w:p w14:paraId="1FC4D7FF" w14:textId="77777777" w:rsidR="00C6741A" w:rsidRPr="00AF7DB0" w:rsidRDefault="00C6741A" w:rsidP="0085750B">
            <w:pPr>
              <w:pStyle w:val="Textkrper2Tabelle"/>
              <w:rPr>
                <w:rFonts w:cs="Arial"/>
              </w:rPr>
            </w:pPr>
          </w:p>
        </w:tc>
      </w:tr>
    </w:tbl>
    <w:p w14:paraId="7221E5AF" w14:textId="77777777" w:rsidR="00C6741A" w:rsidRPr="00AF7DB0" w:rsidRDefault="00C6741A" w:rsidP="008C39CA"/>
    <w:p w14:paraId="71CD98CF" w14:textId="77777777" w:rsidR="00FF7CE2" w:rsidRDefault="00FF7CE2" w:rsidP="00AF7DB0">
      <w:pPr>
        <w:pStyle w:val="berschrift1"/>
        <w:ind w:left="567"/>
        <w:rPr>
          <w:lang w:val="en-GB"/>
        </w:rPr>
      </w:pPr>
      <w:bookmarkStart w:id="16" w:name="_Toc120017049"/>
      <w:bookmarkStart w:id="17" w:name="_Toc135655483"/>
      <w:bookmarkStart w:id="18" w:name="_Toc145841004"/>
      <w:r w:rsidRPr="00AF7DB0">
        <w:rPr>
          <w:lang w:val="en-GB"/>
        </w:rPr>
        <w:t>Achievement rates</w:t>
      </w:r>
      <w:bookmarkEnd w:id="16"/>
      <w:bookmarkEnd w:id="17"/>
      <w:bookmarkEnd w:id="18"/>
    </w:p>
    <w:p w14:paraId="0F14B3FD" w14:textId="77777777" w:rsidR="00755A58" w:rsidRPr="00367F0D" w:rsidRDefault="00755A58" w:rsidP="00755A58">
      <w:pPr>
        <w:pStyle w:val="Textkrper1"/>
        <w:rPr>
          <w:rFonts w:cs="Arial"/>
        </w:rPr>
      </w:pPr>
      <w:r w:rsidRPr="00367F0D">
        <w:rPr>
          <w:rFonts w:cs="Arial"/>
        </w:rPr>
        <w:t>Give the year in which the data were collected.</w:t>
      </w:r>
    </w:p>
    <w:p w14:paraId="0EE1FF88" w14:textId="27C372F0" w:rsidR="00755A58" w:rsidRPr="0085750B" w:rsidRDefault="00755A58" w:rsidP="0085750B">
      <w:pPr>
        <w:pStyle w:val="Textkrper1"/>
        <w:rPr>
          <w:rFonts w:cs="Arial"/>
        </w:rPr>
      </w:pPr>
      <w:r w:rsidRPr="00367F0D">
        <w:rPr>
          <w:rFonts w:cs="Arial"/>
        </w:rPr>
        <w:lastRenderedPageBreak/>
        <w:t xml:space="preserve">If there are different </w:t>
      </w:r>
      <w:r w:rsidR="00323DEB">
        <w:rPr>
          <w:rFonts w:cs="Arial"/>
        </w:rPr>
        <w:t>types of VNFIL procedures</w:t>
      </w:r>
      <w:r w:rsidR="00323DEB" w:rsidRPr="00367F0D">
        <w:rPr>
          <w:rFonts w:cs="Arial"/>
        </w:rPr>
        <w:t xml:space="preserve"> </w:t>
      </w:r>
      <w:r w:rsidRPr="00367F0D">
        <w:rPr>
          <w:rFonts w:cs="Arial"/>
        </w:rPr>
        <w:t xml:space="preserve">within your </w:t>
      </w:r>
      <w:r>
        <w:rPr>
          <w:rFonts w:cs="Arial"/>
        </w:rPr>
        <w:t>organisation</w:t>
      </w:r>
      <w:r w:rsidRPr="00367F0D">
        <w:rPr>
          <w:rFonts w:cs="Arial"/>
        </w:rPr>
        <w:t xml:space="preserve">, </w:t>
      </w:r>
      <w:r w:rsidR="00323DEB">
        <w:rPr>
          <w:rFonts w:cs="Arial"/>
        </w:rPr>
        <w:t xml:space="preserve">differentiate achievement rates </w:t>
      </w:r>
      <w:r w:rsidRPr="00367F0D">
        <w:rPr>
          <w:rFonts w:cs="Arial"/>
        </w:rPr>
        <w:t xml:space="preserve">to make gender differences </w:t>
      </w:r>
      <w:r w:rsidR="00323DEB">
        <w:rPr>
          <w:rFonts w:cs="Arial"/>
        </w:rPr>
        <w:t xml:space="preserve"> (more) visible.</w:t>
      </w:r>
    </w:p>
    <w:p w14:paraId="776C29D8" w14:textId="01639DCC" w:rsidR="00FF7CE2" w:rsidRPr="00755A58" w:rsidRDefault="00323DEB" w:rsidP="00755A58">
      <w:pPr>
        <w:pStyle w:val="Textkrper1"/>
        <w:spacing w:before="240" w:after="60"/>
        <w:rPr>
          <w:rFonts w:cs="Arial"/>
          <w:b/>
        </w:rPr>
      </w:pPr>
      <w:r>
        <w:rPr>
          <w:rFonts w:cs="Arial"/>
          <w:b/>
        </w:rPr>
        <w:t>Overall a</w:t>
      </w:r>
      <w:r w:rsidR="00755A58">
        <w:rPr>
          <w:rFonts w:cs="Arial"/>
          <w:b/>
        </w:rPr>
        <w:t>chievemen</w:t>
      </w:r>
      <w:r>
        <w:rPr>
          <w:rFonts w:cs="Arial"/>
          <w:b/>
        </w:rPr>
        <w:t xml:space="preserve">t rates for year: </w:t>
      </w:r>
      <w:r w:rsidR="00755A58" w:rsidRPr="00367F0D">
        <w:rPr>
          <w:rFonts w:cs="Arial"/>
          <w:b/>
        </w:rPr>
        <w:t>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276"/>
        <w:gridCol w:w="1276"/>
      </w:tblGrid>
      <w:tr w:rsidR="00FF7CE2" w:rsidRPr="00AF7DB0" w14:paraId="2AE9D558" w14:textId="77777777" w:rsidTr="0085750B">
        <w:trPr>
          <w:cantSplit/>
          <w:trHeight w:val="473"/>
        </w:trPr>
        <w:tc>
          <w:tcPr>
            <w:tcW w:w="6487" w:type="dxa"/>
            <w:vMerge w:val="restart"/>
            <w:shd w:val="clear" w:color="auto" w:fill="99CCFF"/>
            <w:vAlign w:val="center"/>
          </w:tcPr>
          <w:p w14:paraId="0B8E2BFF" w14:textId="2816C7B4" w:rsidR="00FF7CE2" w:rsidRPr="00AF7DB0" w:rsidRDefault="001D2CF2" w:rsidP="00DF7D35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</w:t>
            </w:r>
            <w:r w:rsidR="00FF7CE2" w:rsidRPr="00AF7DB0">
              <w:rPr>
                <w:rFonts w:cs="Arial"/>
              </w:rPr>
              <w:t xml:space="preserve"> Achievement Rate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83A9819" w14:textId="77777777" w:rsidR="00FF7CE2" w:rsidRPr="00AF7DB0" w:rsidRDefault="00FF7CE2" w:rsidP="003378A3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Percentage</w:t>
            </w:r>
          </w:p>
        </w:tc>
      </w:tr>
      <w:tr w:rsidR="00FF7CE2" w:rsidRPr="00AF7DB0" w14:paraId="76D87623" w14:textId="77777777" w:rsidTr="0085750B">
        <w:trPr>
          <w:cantSplit/>
          <w:trHeight w:val="473"/>
        </w:trPr>
        <w:tc>
          <w:tcPr>
            <w:tcW w:w="6487" w:type="dxa"/>
            <w:vMerge/>
            <w:shd w:val="clear" w:color="auto" w:fill="D9D9D9"/>
          </w:tcPr>
          <w:p w14:paraId="67AA57C6" w14:textId="77777777" w:rsidR="00FF7CE2" w:rsidRPr="00AF7DB0" w:rsidRDefault="00FF7CE2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0CF639B9" w14:textId="77777777" w:rsidR="00FF7CE2" w:rsidRPr="00AF7DB0" w:rsidRDefault="001F1153" w:rsidP="00AE641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F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5D112C2C" w14:textId="77777777" w:rsidR="00FF7CE2" w:rsidRPr="00AF7DB0" w:rsidRDefault="001F1153" w:rsidP="00AE641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M</w:t>
            </w:r>
          </w:p>
        </w:tc>
      </w:tr>
      <w:tr w:rsidR="003F08C1" w:rsidRPr="00AF7DB0" w14:paraId="7519A8CE" w14:textId="77777777" w:rsidTr="00E16E3A">
        <w:tc>
          <w:tcPr>
            <w:tcW w:w="6487" w:type="dxa"/>
          </w:tcPr>
          <w:p w14:paraId="69391AF8" w14:textId="258A10A9" w:rsidR="003F08C1" w:rsidRPr="00AF7DB0" w:rsidRDefault="001D2CF2" w:rsidP="00C91092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Candidates</w:t>
            </w:r>
            <w:r w:rsidR="003F08C1" w:rsidRPr="00AF7DB0">
              <w:rPr>
                <w:rFonts w:cs="Arial"/>
              </w:rPr>
              <w:t xml:space="preserve"> completing their </w:t>
            </w:r>
            <w:r>
              <w:rPr>
                <w:rFonts w:cs="Arial"/>
              </w:rPr>
              <w:t>VNFIL procedure</w:t>
            </w:r>
          </w:p>
        </w:tc>
        <w:tc>
          <w:tcPr>
            <w:tcW w:w="1276" w:type="dxa"/>
            <w:vAlign w:val="center"/>
          </w:tcPr>
          <w:p w14:paraId="4ECC787B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1536DF1A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3F08C1" w:rsidRPr="00AF7DB0" w14:paraId="6C18F57D" w14:textId="77777777" w:rsidTr="00E16E3A">
        <w:tc>
          <w:tcPr>
            <w:tcW w:w="6487" w:type="dxa"/>
          </w:tcPr>
          <w:p w14:paraId="746DE829" w14:textId="77777777" w:rsidR="003F08C1" w:rsidRPr="00AF7DB0" w:rsidRDefault="003F08C1" w:rsidP="00C91092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>Going onto further education or training</w:t>
            </w:r>
          </w:p>
        </w:tc>
        <w:tc>
          <w:tcPr>
            <w:tcW w:w="1276" w:type="dxa"/>
            <w:vAlign w:val="center"/>
          </w:tcPr>
          <w:p w14:paraId="37705A84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6C4D49E6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FF7CE2" w:rsidRPr="00AF7DB0" w14:paraId="099A2697" w14:textId="77777777" w:rsidTr="00E16E3A">
        <w:tc>
          <w:tcPr>
            <w:tcW w:w="6487" w:type="dxa"/>
          </w:tcPr>
          <w:p w14:paraId="148E9CD9" w14:textId="5EBD6349" w:rsidR="00FF7CE2" w:rsidRPr="00AF7DB0" w:rsidRDefault="00FF7CE2" w:rsidP="00DF7D35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 xml:space="preserve">Gaining a qualification where </w:t>
            </w:r>
            <w:r w:rsidR="00D13281">
              <w:rPr>
                <w:rFonts w:cs="Arial"/>
              </w:rPr>
              <w:t xml:space="preserve">the respective </w:t>
            </w:r>
            <w:r w:rsidRPr="00AF7DB0">
              <w:rPr>
                <w:rFonts w:cs="Arial"/>
              </w:rPr>
              <w:t xml:space="preserve">gender is </w:t>
            </w:r>
            <w:r w:rsidR="00D2494E" w:rsidRPr="00AF7DB0">
              <w:rPr>
                <w:rFonts w:cs="Arial"/>
              </w:rPr>
              <w:t>underr</w:t>
            </w:r>
            <w:r w:rsidRPr="00AF7DB0">
              <w:rPr>
                <w:rFonts w:cs="Arial"/>
              </w:rPr>
              <w:t>epresented</w:t>
            </w:r>
          </w:p>
        </w:tc>
        <w:tc>
          <w:tcPr>
            <w:tcW w:w="1276" w:type="dxa"/>
            <w:vAlign w:val="center"/>
          </w:tcPr>
          <w:p w14:paraId="3E23DB9E" w14:textId="77777777"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0AD0B61" w14:textId="77777777" w:rsidR="00FF7CE2" w:rsidRPr="00AF7DB0" w:rsidRDefault="00FF7CE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2698F7D" w14:textId="3DA29ED3" w:rsidR="0085750B" w:rsidRPr="00755A58" w:rsidRDefault="0085750B" w:rsidP="0085750B">
      <w:pPr>
        <w:pStyle w:val="Textkrper1"/>
        <w:spacing w:after="120"/>
        <w:jc w:val="left"/>
        <w:rPr>
          <w:rFonts w:cs="Arial"/>
          <w:b/>
        </w:rPr>
      </w:pPr>
      <w:bookmarkStart w:id="19" w:name="_Toc120017050"/>
      <w:bookmarkStart w:id="20" w:name="_Toc135655484"/>
      <w:bookmarkStart w:id="21" w:name="_Toc145841005"/>
      <w:r>
        <w:rPr>
          <w:rFonts w:cs="Arial"/>
          <w:b/>
        </w:rPr>
        <w:t xml:space="preserve">Achievement rates for </w:t>
      </w:r>
      <w:r w:rsidRPr="00185539">
        <w:rPr>
          <w:rFonts w:cs="Arial"/>
          <w:b/>
        </w:rPr>
        <w:t>VNFIL procedure 1: (specify VNFIL procedure</w:t>
      </w:r>
      <w:r>
        <w:rPr>
          <w:rFonts w:cs="Arial"/>
          <w:b/>
        </w:rPr>
        <w:t>)______________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276"/>
        <w:gridCol w:w="1276"/>
      </w:tblGrid>
      <w:tr w:rsidR="0085750B" w:rsidRPr="00AF7DB0" w14:paraId="2541DB0D" w14:textId="77777777" w:rsidTr="0085750B">
        <w:trPr>
          <w:cantSplit/>
          <w:trHeight w:val="473"/>
        </w:trPr>
        <w:tc>
          <w:tcPr>
            <w:tcW w:w="6487" w:type="dxa"/>
            <w:vMerge w:val="restart"/>
            <w:shd w:val="clear" w:color="auto" w:fill="99CCFF"/>
            <w:vAlign w:val="center"/>
          </w:tcPr>
          <w:p w14:paraId="76B273CA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</w:t>
            </w:r>
            <w:r w:rsidRPr="00AF7DB0">
              <w:rPr>
                <w:rFonts w:cs="Arial"/>
              </w:rPr>
              <w:t xml:space="preserve"> Achievement Rate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711143B" w14:textId="77777777" w:rsidR="0085750B" w:rsidRPr="00AF7DB0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Percentage</w:t>
            </w:r>
          </w:p>
        </w:tc>
      </w:tr>
      <w:tr w:rsidR="0085750B" w:rsidRPr="00AF7DB0" w14:paraId="60B643B2" w14:textId="77777777" w:rsidTr="0085750B">
        <w:trPr>
          <w:cantSplit/>
          <w:trHeight w:val="473"/>
        </w:trPr>
        <w:tc>
          <w:tcPr>
            <w:tcW w:w="6487" w:type="dxa"/>
            <w:vMerge/>
            <w:shd w:val="clear" w:color="auto" w:fill="D9D9D9"/>
          </w:tcPr>
          <w:p w14:paraId="6A7D3D5D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61A8091A" w14:textId="77777777" w:rsidR="0085750B" w:rsidRPr="00AF7DB0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F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06720F01" w14:textId="77777777" w:rsidR="0085750B" w:rsidRPr="00AF7DB0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M</w:t>
            </w:r>
          </w:p>
        </w:tc>
      </w:tr>
      <w:tr w:rsidR="0085750B" w:rsidRPr="00AF7DB0" w14:paraId="73CCE834" w14:textId="77777777" w:rsidTr="0085750B">
        <w:tc>
          <w:tcPr>
            <w:tcW w:w="6487" w:type="dxa"/>
          </w:tcPr>
          <w:p w14:paraId="4B4FF58E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Candidates</w:t>
            </w:r>
            <w:r w:rsidRPr="00AF7DB0">
              <w:rPr>
                <w:rFonts w:cs="Arial"/>
              </w:rPr>
              <w:t xml:space="preserve"> completing their </w:t>
            </w:r>
            <w:r>
              <w:rPr>
                <w:rFonts w:cs="Arial"/>
              </w:rPr>
              <w:t>VNFIL procedure</w:t>
            </w:r>
          </w:p>
        </w:tc>
        <w:tc>
          <w:tcPr>
            <w:tcW w:w="1276" w:type="dxa"/>
            <w:vAlign w:val="center"/>
          </w:tcPr>
          <w:p w14:paraId="558C2605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7C9B7B0F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AF7DB0" w14:paraId="2692B666" w14:textId="77777777" w:rsidTr="0085750B">
        <w:tc>
          <w:tcPr>
            <w:tcW w:w="6487" w:type="dxa"/>
          </w:tcPr>
          <w:p w14:paraId="16F5198A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>Going onto further education or training</w:t>
            </w:r>
          </w:p>
        </w:tc>
        <w:tc>
          <w:tcPr>
            <w:tcW w:w="1276" w:type="dxa"/>
            <w:vAlign w:val="center"/>
          </w:tcPr>
          <w:p w14:paraId="53E18658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DEBB530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AF7DB0" w14:paraId="7347FDEA" w14:textId="77777777" w:rsidTr="00D13281">
        <w:trPr>
          <w:trHeight w:val="145"/>
        </w:trPr>
        <w:tc>
          <w:tcPr>
            <w:tcW w:w="6487" w:type="dxa"/>
          </w:tcPr>
          <w:p w14:paraId="656C373A" w14:textId="29DB5D88" w:rsidR="0085750B" w:rsidRPr="00AF7DB0" w:rsidRDefault="00D13281" w:rsidP="0085750B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 xml:space="preserve">Gaining a qualification where </w:t>
            </w:r>
            <w:r>
              <w:rPr>
                <w:rFonts w:cs="Arial"/>
              </w:rPr>
              <w:t xml:space="preserve">the respective </w:t>
            </w:r>
            <w:r w:rsidRPr="00AF7DB0">
              <w:rPr>
                <w:rFonts w:cs="Arial"/>
              </w:rPr>
              <w:t>gender is underrepresented</w:t>
            </w:r>
          </w:p>
        </w:tc>
        <w:tc>
          <w:tcPr>
            <w:tcW w:w="1276" w:type="dxa"/>
            <w:vAlign w:val="center"/>
          </w:tcPr>
          <w:p w14:paraId="038F938D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361C35C8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68CF8CF5" w14:textId="1F0ADD44" w:rsidR="0085750B" w:rsidRPr="00755A58" w:rsidRDefault="0085750B" w:rsidP="0085750B">
      <w:pPr>
        <w:pStyle w:val="Textkrper1"/>
        <w:spacing w:after="120"/>
        <w:jc w:val="left"/>
        <w:rPr>
          <w:rFonts w:cs="Arial"/>
          <w:b/>
        </w:rPr>
      </w:pPr>
      <w:r>
        <w:rPr>
          <w:rFonts w:cs="Arial"/>
          <w:b/>
        </w:rPr>
        <w:t xml:space="preserve">Achievement rates for </w:t>
      </w:r>
      <w:r w:rsidRPr="00185539">
        <w:rPr>
          <w:rFonts w:cs="Arial"/>
          <w:b/>
        </w:rPr>
        <w:t>VNFIL procedure</w:t>
      </w:r>
      <w:r>
        <w:rPr>
          <w:rFonts w:cs="Arial"/>
          <w:b/>
        </w:rPr>
        <w:t xml:space="preserve"> 2</w:t>
      </w:r>
      <w:r w:rsidRPr="00185539">
        <w:rPr>
          <w:rFonts w:cs="Arial"/>
          <w:b/>
        </w:rPr>
        <w:t>: (specify VNFIL procedure</w:t>
      </w:r>
      <w:r>
        <w:rPr>
          <w:rFonts w:cs="Arial"/>
          <w:b/>
        </w:rPr>
        <w:t>)______________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7"/>
        <w:gridCol w:w="1276"/>
        <w:gridCol w:w="1276"/>
      </w:tblGrid>
      <w:tr w:rsidR="0085750B" w:rsidRPr="00AF7DB0" w14:paraId="77F899D3" w14:textId="77777777" w:rsidTr="0085750B">
        <w:trPr>
          <w:cantSplit/>
          <w:trHeight w:val="473"/>
        </w:trPr>
        <w:tc>
          <w:tcPr>
            <w:tcW w:w="6487" w:type="dxa"/>
            <w:vMerge w:val="restart"/>
            <w:shd w:val="clear" w:color="auto" w:fill="99CCFF"/>
            <w:vAlign w:val="center"/>
          </w:tcPr>
          <w:p w14:paraId="7D5F9513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</w:t>
            </w:r>
            <w:r w:rsidRPr="00AF7DB0">
              <w:rPr>
                <w:rFonts w:cs="Arial"/>
              </w:rPr>
              <w:t xml:space="preserve"> Achievement Rate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6E706B1" w14:textId="77777777" w:rsidR="0085750B" w:rsidRPr="00AF7DB0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Percentage</w:t>
            </w:r>
          </w:p>
        </w:tc>
      </w:tr>
      <w:tr w:rsidR="0085750B" w:rsidRPr="00AF7DB0" w14:paraId="3080E796" w14:textId="77777777" w:rsidTr="0085750B">
        <w:trPr>
          <w:cantSplit/>
          <w:trHeight w:val="473"/>
        </w:trPr>
        <w:tc>
          <w:tcPr>
            <w:tcW w:w="6487" w:type="dxa"/>
            <w:vMerge/>
            <w:shd w:val="clear" w:color="auto" w:fill="D9D9D9"/>
          </w:tcPr>
          <w:p w14:paraId="17323894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7CB1423B" w14:textId="77777777" w:rsidR="0085750B" w:rsidRPr="00AF7DB0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F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3746C1AD" w14:textId="77777777" w:rsidR="0085750B" w:rsidRPr="00AF7DB0" w:rsidRDefault="0085750B" w:rsidP="0085750B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M</w:t>
            </w:r>
          </w:p>
        </w:tc>
      </w:tr>
      <w:tr w:rsidR="0085750B" w:rsidRPr="00AF7DB0" w14:paraId="3BD5C093" w14:textId="77777777" w:rsidTr="0085750B">
        <w:tc>
          <w:tcPr>
            <w:tcW w:w="6487" w:type="dxa"/>
          </w:tcPr>
          <w:p w14:paraId="5C4121E2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Candidates</w:t>
            </w:r>
            <w:r w:rsidRPr="00AF7DB0">
              <w:rPr>
                <w:rFonts w:cs="Arial"/>
              </w:rPr>
              <w:t xml:space="preserve"> completing their </w:t>
            </w:r>
            <w:r>
              <w:rPr>
                <w:rFonts w:cs="Arial"/>
              </w:rPr>
              <w:t>VNFIL procedure</w:t>
            </w:r>
          </w:p>
        </w:tc>
        <w:tc>
          <w:tcPr>
            <w:tcW w:w="1276" w:type="dxa"/>
            <w:vAlign w:val="center"/>
          </w:tcPr>
          <w:p w14:paraId="49BDC460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10237896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AF7DB0" w14:paraId="1A45239A" w14:textId="77777777" w:rsidTr="0085750B">
        <w:tc>
          <w:tcPr>
            <w:tcW w:w="6487" w:type="dxa"/>
          </w:tcPr>
          <w:p w14:paraId="12499615" w14:textId="77777777" w:rsidR="0085750B" w:rsidRPr="00AF7DB0" w:rsidRDefault="0085750B" w:rsidP="0085750B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>Going onto further education or training</w:t>
            </w:r>
          </w:p>
        </w:tc>
        <w:tc>
          <w:tcPr>
            <w:tcW w:w="1276" w:type="dxa"/>
            <w:vAlign w:val="center"/>
          </w:tcPr>
          <w:p w14:paraId="2C0F4C77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61F54AD8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85750B" w:rsidRPr="00AF7DB0" w14:paraId="6F9CE3F2" w14:textId="77777777" w:rsidTr="0085750B">
        <w:tc>
          <w:tcPr>
            <w:tcW w:w="6487" w:type="dxa"/>
          </w:tcPr>
          <w:p w14:paraId="69738A55" w14:textId="17DE416D" w:rsidR="0085750B" w:rsidRPr="00AF7DB0" w:rsidRDefault="00D13281" w:rsidP="0085750B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 xml:space="preserve">Gaining a qualification where </w:t>
            </w:r>
            <w:r>
              <w:rPr>
                <w:rFonts w:cs="Arial"/>
              </w:rPr>
              <w:t xml:space="preserve">the respective </w:t>
            </w:r>
            <w:r w:rsidRPr="00AF7DB0">
              <w:rPr>
                <w:rFonts w:cs="Arial"/>
              </w:rPr>
              <w:t>gender is underrepresented</w:t>
            </w:r>
          </w:p>
        </w:tc>
        <w:tc>
          <w:tcPr>
            <w:tcW w:w="1276" w:type="dxa"/>
            <w:vAlign w:val="center"/>
          </w:tcPr>
          <w:p w14:paraId="108ED259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52285049" w14:textId="77777777" w:rsidR="0085750B" w:rsidRPr="00AF7DB0" w:rsidRDefault="0085750B" w:rsidP="0085750B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5D30F1A" w14:textId="0DBD90E5" w:rsidR="002D7406" w:rsidRDefault="002D7406" w:rsidP="002D7406">
      <w:pPr>
        <w:spacing w:before="120"/>
      </w:pPr>
      <w:r w:rsidRPr="00367F0D">
        <w:t>Add additional tables as necessary.</w:t>
      </w:r>
    </w:p>
    <w:p w14:paraId="37CAF577" w14:textId="77777777" w:rsidR="000A3639" w:rsidRDefault="000A3639" w:rsidP="000A3639">
      <w:pPr>
        <w:pStyle w:val="Textkrper1"/>
        <w:rPr>
          <w:rFonts w:cs="Arial"/>
        </w:rPr>
      </w:pPr>
    </w:p>
    <w:p w14:paraId="6A132D62" w14:textId="77777777" w:rsidR="000A3639" w:rsidRDefault="000A3639" w:rsidP="000A3639">
      <w:pPr>
        <w:pStyle w:val="Textkrper1"/>
        <w:rPr>
          <w:rFonts w:cs="Arial"/>
        </w:rPr>
      </w:pPr>
      <w:r w:rsidRPr="00AF7DB0">
        <w:rPr>
          <w:rFonts w:cs="Arial"/>
        </w:rPr>
        <w:t xml:space="preserve">Where there are differences related to gender: How </w:t>
      </w:r>
      <w:r>
        <w:rPr>
          <w:rFonts w:cs="Arial"/>
        </w:rPr>
        <w:t>can the difference be explained?</w:t>
      </w:r>
    </w:p>
    <w:p w14:paraId="7CC102A8" w14:textId="77777777" w:rsidR="000A3639" w:rsidRDefault="000A3639" w:rsidP="000A3639">
      <w:pPr>
        <w:pStyle w:val="Textkrper1"/>
        <w:rPr>
          <w:rFonts w:cs="Arial"/>
        </w:rPr>
      </w:pPr>
    </w:p>
    <w:p w14:paraId="138FE31E" w14:textId="77777777" w:rsidR="000A3639" w:rsidRPr="00AF7DB0" w:rsidRDefault="000A3639" w:rsidP="000A363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0A3639" w:rsidRPr="00AF7DB0" w14:paraId="55B2649E" w14:textId="77777777" w:rsidTr="006D116E">
        <w:trPr>
          <w:trHeight w:val="821"/>
        </w:trPr>
        <w:tc>
          <w:tcPr>
            <w:tcW w:w="8942" w:type="dxa"/>
          </w:tcPr>
          <w:p w14:paraId="1208A196" w14:textId="77777777" w:rsidR="000A3639" w:rsidRDefault="000A3639" w:rsidP="006D116E">
            <w:pPr>
              <w:pStyle w:val="Textkrper2Tabelle"/>
              <w:rPr>
                <w:rFonts w:cs="Arial"/>
              </w:rPr>
            </w:pPr>
          </w:p>
          <w:p w14:paraId="702BA6FE" w14:textId="77777777" w:rsidR="000A3639" w:rsidRPr="00AF7DB0" w:rsidRDefault="000A3639" w:rsidP="006D116E">
            <w:pPr>
              <w:pStyle w:val="Textkrper2Tabelle"/>
              <w:rPr>
                <w:rFonts w:cs="Arial"/>
              </w:rPr>
            </w:pPr>
          </w:p>
        </w:tc>
      </w:tr>
    </w:tbl>
    <w:p w14:paraId="1EA63A31" w14:textId="77777777" w:rsidR="000A3639" w:rsidRDefault="000A3639" w:rsidP="002D7406">
      <w:pPr>
        <w:spacing w:before="120"/>
      </w:pPr>
    </w:p>
    <w:p w14:paraId="268E0D35" w14:textId="77777777" w:rsidR="000A3639" w:rsidRDefault="000A3639">
      <w:pPr>
        <w:jc w:val="left"/>
        <w:rPr>
          <w:rFonts w:cs="Arial"/>
          <w:bCs/>
          <w:kern w:val="32"/>
          <w:sz w:val="28"/>
          <w:szCs w:val="32"/>
        </w:rPr>
      </w:pPr>
      <w:r>
        <w:br w:type="page"/>
      </w:r>
    </w:p>
    <w:p w14:paraId="79C7119F" w14:textId="13BF2228" w:rsidR="00FF7CE2" w:rsidRPr="00AF7DB0" w:rsidRDefault="00D621B8" w:rsidP="00AF7DB0">
      <w:pPr>
        <w:pStyle w:val="berschrift1"/>
        <w:ind w:left="567"/>
        <w:rPr>
          <w:lang w:val="en-GB"/>
        </w:rPr>
      </w:pPr>
      <w:r>
        <w:rPr>
          <w:lang w:val="en-GB"/>
        </w:rPr>
        <w:lastRenderedPageBreak/>
        <w:t xml:space="preserve">Post-validation </w:t>
      </w:r>
      <w:r w:rsidR="00FF7CE2" w:rsidRPr="00AF7DB0">
        <w:rPr>
          <w:lang w:val="en-GB"/>
        </w:rPr>
        <w:t>employment rates</w:t>
      </w:r>
      <w:bookmarkEnd w:id="19"/>
      <w:bookmarkEnd w:id="20"/>
      <w:bookmarkEnd w:id="21"/>
    </w:p>
    <w:p w14:paraId="07DBD72A" w14:textId="1FDE4AF5" w:rsidR="00D621B8" w:rsidRPr="00367F0D" w:rsidRDefault="00D621B8" w:rsidP="00D621B8">
      <w:pPr>
        <w:pStyle w:val="Textkrper1"/>
        <w:spacing w:before="240" w:after="60"/>
        <w:rPr>
          <w:rFonts w:cs="Arial"/>
          <w:b/>
        </w:rPr>
      </w:pPr>
      <w:r>
        <w:rPr>
          <w:rFonts w:cs="Arial"/>
          <w:b/>
        </w:rPr>
        <w:t>Overall e</w:t>
      </w:r>
      <w:r w:rsidRPr="00367F0D">
        <w:rPr>
          <w:rFonts w:cs="Arial"/>
          <w:b/>
        </w:rPr>
        <w:t>mp</w:t>
      </w:r>
      <w:r>
        <w:rPr>
          <w:rFonts w:cs="Arial"/>
          <w:b/>
        </w:rPr>
        <w:t>loyment rates for year</w:t>
      </w:r>
      <w:r w:rsidRPr="00367F0D">
        <w:rPr>
          <w:rFonts w:cs="Arial"/>
          <w:b/>
        </w:rPr>
        <w:t>: ____</w:t>
      </w:r>
    </w:p>
    <w:tbl>
      <w:tblPr>
        <w:tblW w:w="8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080"/>
        <w:gridCol w:w="1260"/>
        <w:gridCol w:w="1080"/>
      </w:tblGrid>
      <w:tr w:rsidR="00D621B8" w:rsidRPr="00367F0D" w14:paraId="7069A83F" w14:textId="77777777" w:rsidTr="00D621B8">
        <w:trPr>
          <w:cantSplit/>
          <w:trHeight w:val="430"/>
        </w:trPr>
        <w:tc>
          <w:tcPr>
            <w:tcW w:w="5220" w:type="dxa"/>
            <w:vMerge w:val="restart"/>
            <w:shd w:val="clear" w:color="auto" w:fill="99CCFF"/>
            <w:vAlign w:val="center"/>
          </w:tcPr>
          <w:p w14:paraId="17DA1936" w14:textId="77777777" w:rsidR="00D621B8" w:rsidRPr="00367F0D" w:rsidRDefault="00D621B8" w:rsidP="00D621B8">
            <w:pPr>
              <w:pStyle w:val="Textkrper2Tabelle"/>
              <w:tabs>
                <w:tab w:val="left" w:pos="2613"/>
              </w:tabs>
              <w:ind w:left="-108" w:firstLine="142"/>
              <w:rPr>
                <w:rFonts w:cs="Arial"/>
              </w:rPr>
            </w:pPr>
            <w:r w:rsidRPr="00367F0D">
              <w:rPr>
                <w:rFonts w:cs="Arial"/>
              </w:rPr>
              <w:t>Employment Rates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2505F3E0" w14:textId="2E096D8A" w:rsidR="00D621B8" w:rsidRPr="00367F0D" w:rsidRDefault="00D621B8" w:rsidP="00D621B8">
            <w:pPr>
              <w:pStyle w:val="Textkrper2Tabelle"/>
              <w:tabs>
                <w:tab w:val="left" w:pos="2613"/>
              </w:tabs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 xml:space="preserve">Percentage of all </w:t>
            </w:r>
            <w:r>
              <w:rPr>
                <w:rFonts w:cs="Arial"/>
              </w:rPr>
              <w:t>successful candidates</w:t>
            </w:r>
            <w:r w:rsidRPr="00367F0D">
              <w:rPr>
                <w:rFonts w:cs="Arial"/>
              </w:rPr>
              <w:t>*</w:t>
            </w:r>
          </w:p>
        </w:tc>
      </w:tr>
      <w:tr w:rsidR="00D621B8" w:rsidRPr="00367F0D" w14:paraId="0CA3E392" w14:textId="77777777" w:rsidTr="00D621B8">
        <w:trPr>
          <w:cantSplit/>
          <w:trHeight w:val="430"/>
        </w:trPr>
        <w:tc>
          <w:tcPr>
            <w:tcW w:w="5220" w:type="dxa"/>
            <w:vMerge/>
            <w:shd w:val="clear" w:color="auto" w:fill="D9D9D9"/>
          </w:tcPr>
          <w:p w14:paraId="20686ADB" w14:textId="77777777" w:rsidR="00D621B8" w:rsidRPr="00367F0D" w:rsidRDefault="00D621B8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080" w:type="dxa"/>
            <w:shd w:val="clear" w:color="auto" w:fill="CCFFFF"/>
          </w:tcPr>
          <w:p w14:paraId="60D811AC" w14:textId="77777777" w:rsidR="00D621B8" w:rsidRPr="00367F0D" w:rsidRDefault="00D621B8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F</w:t>
            </w:r>
          </w:p>
        </w:tc>
        <w:tc>
          <w:tcPr>
            <w:tcW w:w="1260" w:type="dxa"/>
            <w:shd w:val="clear" w:color="auto" w:fill="CCFFFF"/>
          </w:tcPr>
          <w:p w14:paraId="5C2AE393" w14:textId="77777777" w:rsidR="00D621B8" w:rsidRPr="00367F0D" w:rsidRDefault="00D621B8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M</w:t>
            </w:r>
          </w:p>
        </w:tc>
        <w:tc>
          <w:tcPr>
            <w:tcW w:w="1080" w:type="dxa"/>
            <w:shd w:val="clear" w:color="auto" w:fill="CCFFFF"/>
          </w:tcPr>
          <w:p w14:paraId="74697469" w14:textId="77777777" w:rsidR="00D621B8" w:rsidRPr="00367F0D" w:rsidRDefault="00D621B8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Total</w:t>
            </w:r>
          </w:p>
        </w:tc>
      </w:tr>
      <w:tr w:rsidR="00D621B8" w:rsidRPr="00367F0D" w14:paraId="35C0EF1D" w14:textId="77777777" w:rsidTr="00D621B8">
        <w:trPr>
          <w:trHeight w:val="540"/>
        </w:trPr>
        <w:tc>
          <w:tcPr>
            <w:tcW w:w="5220" w:type="dxa"/>
            <w:vAlign w:val="center"/>
          </w:tcPr>
          <w:p w14:paraId="065E2299" w14:textId="34F6C7B1" w:rsidR="00D621B8" w:rsidRPr="00367F0D" w:rsidRDefault="00D621B8" w:rsidP="006D116E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 xml:space="preserve">Successful candidates </w:t>
            </w:r>
            <w:r w:rsidRPr="00367F0D">
              <w:rPr>
                <w:rFonts w:cs="Arial"/>
              </w:rPr>
              <w:t>entering employment within one year after completion of programme</w:t>
            </w:r>
          </w:p>
        </w:tc>
        <w:tc>
          <w:tcPr>
            <w:tcW w:w="1080" w:type="dxa"/>
            <w:vAlign w:val="center"/>
          </w:tcPr>
          <w:p w14:paraId="6461F0CA" w14:textId="77777777" w:rsidR="00D621B8" w:rsidRPr="00367F0D" w:rsidRDefault="00D621B8" w:rsidP="006D116E">
            <w:pPr>
              <w:pStyle w:val="Textkrper2Tabelle"/>
              <w:ind w:left="-108" w:firstLine="108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1C5F71D7" w14:textId="77777777" w:rsidR="00D621B8" w:rsidRPr="00367F0D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149F13A2" w14:textId="77777777" w:rsidR="00D621B8" w:rsidRPr="00367F0D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D621B8" w:rsidRPr="00367F0D" w14:paraId="4AFE568E" w14:textId="77777777" w:rsidTr="00D621B8">
        <w:trPr>
          <w:trHeight w:val="540"/>
        </w:trPr>
        <w:tc>
          <w:tcPr>
            <w:tcW w:w="5220" w:type="dxa"/>
            <w:vAlign w:val="center"/>
          </w:tcPr>
          <w:p w14:paraId="45A20D64" w14:textId="3CC0EEBC" w:rsidR="00D621B8" w:rsidRPr="00367F0D" w:rsidRDefault="00D621B8" w:rsidP="006D116E">
            <w:pPr>
              <w:pStyle w:val="Textkrper2Tabelle"/>
              <w:spacing w:after="120"/>
              <w:rPr>
                <w:rFonts w:cs="Arial"/>
              </w:rPr>
            </w:pPr>
            <w:r>
              <w:rPr>
                <w:rFonts w:cs="Arial"/>
              </w:rPr>
              <w:t>Successful candidates</w:t>
            </w:r>
            <w:r w:rsidRPr="00367F0D">
              <w:rPr>
                <w:rFonts w:cs="Arial"/>
              </w:rPr>
              <w:t xml:space="preserve"> entering employment where gender is underrepresented within one year after completion of programme</w:t>
            </w:r>
          </w:p>
        </w:tc>
        <w:tc>
          <w:tcPr>
            <w:tcW w:w="1080" w:type="dxa"/>
            <w:vAlign w:val="center"/>
          </w:tcPr>
          <w:p w14:paraId="74E897B5" w14:textId="77777777" w:rsidR="00D621B8" w:rsidRPr="00367F0D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1A10E78D" w14:textId="77777777" w:rsidR="00D621B8" w:rsidRPr="00367F0D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158FDC2D" w14:textId="77777777" w:rsidR="00D621B8" w:rsidRPr="00367F0D" w:rsidRDefault="00D621B8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A4B65DF" w14:textId="0C6FD367" w:rsidR="00D621B8" w:rsidRPr="00367F0D" w:rsidRDefault="00D621B8" w:rsidP="00D621B8">
      <w:pPr>
        <w:pStyle w:val="Textkrper1"/>
        <w:rPr>
          <w:rFonts w:cs="Arial"/>
        </w:rPr>
      </w:pPr>
      <w:r w:rsidRPr="00367F0D">
        <w:rPr>
          <w:rFonts w:cs="Arial"/>
        </w:rPr>
        <w:t xml:space="preserve">*Please insert the percentage of female </w:t>
      </w:r>
      <w:r>
        <w:rPr>
          <w:rFonts w:cs="Arial"/>
        </w:rPr>
        <w:t>successful candidates</w:t>
      </w:r>
      <w:r w:rsidRPr="00367F0D">
        <w:rPr>
          <w:rFonts w:cs="Arial"/>
        </w:rPr>
        <w:t xml:space="preserve"> in employment in relation to all female </w:t>
      </w:r>
      <w:r>
        <w:rPr>
          <w:rFonts w:cs="Arial"/>
        </w:rPr>
        <w:t>successful candidates</w:t>
      </w:r>
      <w:r w:rsidRPr="00367F0D">
        <w:rPr>
          <w:rFonts w:cs="Arial"/>
        </w:rPr>
        <w:t xml:space="preserve"> etc.</w:t>
      </w:r>
    </w:p>
    <w:p w14:paraId="78007C3A" w14:textId="10BFC963" w:rsidR="00D621B8" w:rsidRPr="00755A58" w:rsidRDefault="00D621B8" w:rsidP="00D621B8">
      <w:pPr>
        <w:pStyle w:val="Textkrper1"/>
        <w:spacing w:after="120"/>
        <w:jc w:val="left"/>
        <w:rPr>
          <w:rFonts w:cs="Arial"/>
          <w:b/>
        </w:rPr>
      </w:pPr>
      <w:r>
        <w:rPr>
          <w:rFonts w:cs="Arial"/>
          <w:b/>
        </w:rPr>
        <w:t xml:space="preserve">Employment rates for </w:t>
      </w:r>
      <w:r w:rsidRPr="00185539">
        <w:rPr>
          <w:rFonts w:cs="Arial"/>
          <w:b/>
        </w:rPr>
        <w:t>VNFIL procedure 1: (specify VNFIL procedure</w:t>
      </w:r>
      <w:r>
        <w:rPr>
          <w:rFonts w:cs="Arial"/>
          <w:b/>
        </w:rPr>
        <w:t>)______________</w:t>
      </w:r>
    </w:p>
    <w:tbl>
      <w:tblPr>
        <w:tblW w:w="8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080"/>
        <w:gridCol w:w="1260"/>
        <w:gridCol w:w="1080"/>
      </w:tblGrid>
      <w:tr w:rsidR="002D7406" w:rsidRPr="00367F0D" w14:paraId="6615E02A" w14:textId="77777777" w:rsidTr="006D116E">
        <w:trPr>
          <w:cantSplit/>
          <w:trHeight w:val="430"/>
        </w:trPr>
        <w:tc>
          <w:tcPr>
            <w:tcW w:w="5220" w:type="dxa"/>
            <w:vMerge w:val="restart"/>
            <w:shd w:val="clear" w:color="auto" w:fill="99CCFF"/>
            <w:vAlign w:val="center"/>
          </w:tcPr>
          <w:p w14:paraId="6CE55E5C" w14:textId="77777777" w:rsidR="002D7406" w:rsidRPr="00367F0D" w:rsidRDefault="002D7406" w:rsidP="006D116E">
            <w:pPr>
              <w:pStyle w:val="Textkrper2Tabelle"/>
              <w:tabs>
                <w:tab w:val="left" w:pos="2613"/>
              </w:tabs>
              <w:ind w:left="-108" w:firstLine="142"/>
              <w:rPr>
                <w:rFonts w:cs="Arial"/>
              </w:rPr>
            </w:pPr>
            <w:r w:rsidRPr="00367F0D">
              <w:rPr>
                <w:rFonts w:cs="Arial"/>
              </w:rPr>
              <w:t>Employment Rates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661EEE0" w14:textId="77777777" w:rsidR="002D7406" w:rsidRPr="00367F0D" w:rsidRDefault="002D7406" w:rsidP="006D116E">
            <w:pPr>
              <w:pStyle w:val="Textkrper2Tabelle"/>
              <w:tabs>
                <w:tab w:val="left" w:pos="2613"/>
              </w:tabs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 xml:space="preserve">Percentage of all </w:t>
            </w:r>
            <w:r>
              <w:rPr>
                <w:rFonts w:cs="Arial"/>
              </w:rPr>
              <w:t>successful candidates</w:t>
            </w:r>
            <w:r w:rsidRPr="00367F0D">
              <w:rPr>
                <w:rFonts w:cs="Arial"/>
              </w:rPr>
              <w:t>*</w:t>
            </w:r>
          </w:p>
        </w:tc>
      </w:tr>
      <w:tr w:rsidR="002D7406" w:rsidRPr="00367F0D" w14:paraId="74129A45" w14:textId="77777777" w:rsidTr="006D116E">
        <w:trPr>
          <w:cantSplit/>
          <w:trHeight w:val="430"/>
        </w:trPr>
        <w:tc>
          <w:tcPr>
            <w:tcW w:w="5220" w:type="dxa"/>
            <w:vMerge/>
            <w:shd w:val="clear" w:color="auto" w:fill="D9D9D9"/>
          </w:tcPr>
          <w:p w14:paraId="70458E76" w14:textId="77777777" w:rsidR="002D7406" w:rsidRPr="00367F0D" w:rsidRDefault="002D7406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080" w:type="dxa"/>
            <w:shd w:val="clear" w:color="auto" w:fill="CCFFFF"/>
          </w:tcPr>
          <w:p w14:paraId="37773197" w14:textId="77777777" w:rsidR="002D7406" w:rsidRPr="00367F0D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F</w:t>
            </w:r>
          </w:p>
        </w:tc>
        <w:tc>
          <w:tcPr>
            <w:tcW w:w="1260" w:type="dxa"/>
            <w:shd w:val="clear" w:color="auto" w:fill="CCFFFF"/>
          </w:tcPr>
          <w:p w14:paraId="72B636E8" w14:textId="77777777" w:rsidR="002D7406" w:rsidRPr="00367F0D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M</w:t>
            </w:r>
          </w:p>
        </w:tc>
        <w:tc>
          <w:tcPr>
            <w:tcW w:w="1080" w:type="dxa"/>
            <w:shd w:val="clear" w:color="auto" w:fill="CCFFFF"/>
          </w:tcPr>
          <w:p w14:paraId="5365664E" w14:textId="77777777" w:rsidR="002D7406" w:rsidRPr="00367F0D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Total</w:t>
            </w:r>
          </w:p>
        </w:tc>
      </w:tr>
      <w:tr w:rsidR="002D7406" w:rsidRPr="00367F0D" w14:paraId="47B1D473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08B54467" w14:textId="77777777" w:rsidR="002D7406" w:rsidRPr="00367F0D" w:rsidRDefault="002D7406" w:rsidP="006D116E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 xml:space="preserve">Successful candidates </w:t>
            </w:r>
            <w:r w:rsidRPr="00367F0D">
              <w:rPr>
                <w:rFonts w:cs="Arial"/>
              </w:rPr>
              <w:t>entering employment within one year after completion of programme</w:t>
            </w:r>
          </w:p>
        </w:tc>
        <w:tc>
          <w:tcPr>
            <w:tcW w:w="1080" w:type="dxa"/>
            <w:vAlign w:val="center"/>
          </w:tcPr>
          <w:p w14:paraId="2D0DD64C" w14:textId="77777777" w:rsidR="002D7406" w:rsidRPr="00367F0D" w:rsidRDefault="002D7406" w:rsidP="006D116E">
            <w:pPr>
              <w:pStyle w:val="Textkrper2Tabelle"/>
              <w:ind w:left="-108" w:firstLine="108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06E2E1E7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4901088D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2D7406" w:rsidRPr="00367F0D" w14:paraId="1EC5F410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0C3027B5" w14:textId="77777777" w:rsidR="002D7406" w:rsidRPr="00367F0D" w:rsidRDefault="002D7406" w:rsidP="006D116E">
            <w:pPr>
              <w:pStyle w:val="Textkrper2Tabelle"/>
              <w:spacing w:after="120"/>
              <w:rPr>
                <w:rFonts w:cs="Arial"/>
              </w:rPr>
            </w:pPr>
            <w:r>
              <w:rPr>
                <w:rFonts w:cs="Arial"/>
              </w:rPr>
              <w:t>Successful candidates</w:t>
            </w:r>
            <w:r w:rsidRPr="00367F0D">
              <w:rPr>
                <w:rFonts w:cs="Arial"/>
              </w:rPr>
              <w:t xml:space="preserve"> entering employment where gender is underrepresented within one year after completion of programme</w:t>
            </w:r>
          </w:p>
        </w:tc>
        <w:tc>
          <w:tcPr>
            <w:tcW w:w="1080" w:type="dxa"/>
            <w:vAlign w:val="center"/>
          </w:tcPr>
          <w:p w14:paraId="2E6FFBC2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191A1360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186611CF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0BA905B7" w14:textId="5767D7AF" w:rsidR="002D7406" w:rsidRDefault="002D7406" w:rsidP="002D7406">
      <w:pPr>
        <w:pStyle w:val="Textkrper1"/>
        <w:spacing w:after="120"/>
        <w:jc w:val="left"/>
        <w:rPr>
          <w:rFonts w:cs="Arial"/>
          <w:b/>
        </w:rPr>
      </w:pPr>
      <w:bookmarkStart w:id="22" w:name="_Toc120017051"/>
      <w:bookmarkStart w:id="23" w:name="_Toc135655485"/>
      <w:bookmarkStart w:id="24" w:name="_Toc145841006"/>
      <w:r>
        <w:rPr>
          <w:rFonts w:cs="Arial"/>
          <w:b/>
        </w:rPr>
        <w:t>Employment rates for VNFIL procedure 2</w:t>
      </w:r>
      <w:r w:rsidRPr="00185539">
        <w:rPr>
          <w:rFonts w:cs="Arial"/>
          <w:b/>
        </w:rPr>
        <w:t>: (specify VNFIL procedure</w:t>
      </w:r>
      <w:r>
        <w:rPr>
          <w:rFonts w:cs="Arial"/>
          <w:b/>
        </w:rPr>
        <w:t>)______________</w:t>
      </w:r>
    </w:p>
    <w:tbl>
      <w:tblPr>
        <w:tblW w:w="8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0"/>
        <w:gridCol w:w="1080"/>
        <w:gridCol w:w="1260"/>
        <w:gridCol w:w="1080"/>
      </w:tblGrid>
      <w:tr w:rsidR="002D7406" w:rsidRPr="00367F0D" w14:paraId="3F817257" w14:textId="77777777" w:rsidTr="006D116E">
        <w:trPr>
          <w:cantSplit/>
          <w:trHeight w:val="430"/>
        </w:trPr>
        <w:tc>
          <w:tcPr>
            <w:tcW w:w="5220" w:type="dxa"/>
            <w:vMerge w:val="restart"/>
            <w:shd w:val="clear" w:color="auto" w:fill="99CCFF"/>
            <w:vAlign w:val="center"/>
          </w:tcPr>
          <w:p w14:paraId="2ABBFB24" w14:textId="77777777" w:rsidR="002D7406" w:rsidRPr="00367F0D" w:rsidRDefault="002D7406" w:rsidP="006D116E">
            <w:pPr>
              <w:pStyle w:val="Textkrper2Tabelle"/>
              <w:tabs>
                <w:tab w:val="left" w:pos="2613"/>
              </w:tabs>
              <w:ind w:left="-108" w:firstLine="142"/>
              <w:rPr>
                <w:rFonts w:cs="Arial"/>
              </w:rPr>
            </w:pPr>
            <w:r w:rsidRPr="00367F0D">
              <w:rPr>
                <w:rFonts w:cs="Arial"/>
              </w:rPr>
              <w:t>Employment Rates</w:t>
            </w:r>
          </w:p>
        </w:tc>
        <w:tc>
          <w:tcPr>
            <w:tcW w:w="3420" w:type="dxa"/>
            <w:gridSpan w:val="3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089E647B" w14:textId="77777777" w:rsidR="002D7406" w:rsidRPr="00367F0D" w:rsidRDefault="002D7406" w:rsidP="006D116E">
            <w:pPr>
              <w:pStyle w:val="Textkrper2Tabelle"/>
              <w:tabs>
                <w:tab w:val="left" w:pos="2613"/>
              </w:tabs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 xml:space="preserve">Percentage of all </w:t>
            </w:r>
            <w:r>
              <w:rPr>
                <w:rFonts w:cs="Arial"/>
              </w:rPr>
              <w:t>successful candidates</w:t>
            </w:r>
            <w:r w:rsidRPr="00367F0D">
              <w:rPr>
                <w:rFonts w:cs="Arial"/>
              </w:rPr>
              <w:t>*</w:t>
            </w:r>
          </w:p>
        </w:tc>
      </w:tr>
      <w:tr w:rsidR="002D7406" w:rsidRPr="00367F0D" w14:paraId="077B20BD" w14:textId="77777777" w:rsidTr="006D116E">
        <w:trPr>
          <w:cantSplit/>
          <w:trHeight w:val="430"/>
        </w:trPr>
        <w:tc>
          <w:tcPr>
            <w:tcW w:w="5220" w:type="dxa"/>
            <w:vMerge/>
            <w:shd w:val="clear" w:color="auto" w:fill="D9D9D9"/>
          </w:tcPr>
          <w:p w14:paraId="640C3B29" w14:textId="77777777" w:rsidR="002D7406" w:rsidRPr="00367F0D" w:rsidRDefault="002D7406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080" w:type="dxa"/>
            <w:shd w:val="clear" w:color="auto" w:fill="CCFFFF"/>
          </w:tcPr>
          <w:p w14:paraId="44467FA4" w14:textId="77777777" w:rsidR="002D7406" w:rsidRPr="00367F0D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F</w:t>
            </w:r>
          </w:p>
        </w:tc>
        <w:tc>
          <w:tcPr>
            <w:tcW w:w="1260" w:type="dxa"/>
            <w:shd w:val="clear" w:color="auto" w:fill="CCFFFF"/>
          </w:tcPr>
          <w:p w14:paraId="5F9B980F" w14:textId="77777777" w:rsidR="002D7406" w:rsidRPr="00367F0D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M</w:t>
            </w:r>
          </w:p>
        </w:tc>
        <w:tc>
          <w:tcPr>
            <w:tcW w:w="1080" w:type="dxa"/>
            <w:shd w:val="clear" w:color="auto" w:fill="CCFFFF"/>
          </w:tcPr>
          <w:p w14:paraId="6F255D59" w14:textId="77777777" w:rsidR="002D7406" w:rsidRPr="00367F0D" w:rsidRDefault="002D7406" w:rsidP="006D116E">
            <w:pPr>
              <w:pStyle w:val="Textkrper2Tabelle"/>
              <w:jc w:val="center"/>
              <w:rPr>
                <w:rFonts w:cs="Arial"/>
              </w:rPr>
            </w:pPr>
            <w:r w:rsidRPr="00367F0D">
              <w:rPr>
                <w:rFonts w:cs="Arial"/>
              </w:rPr>
              <w:t>Total</w:t>
            </w:r>
          </w:p>
        </w:tc>
      </w:tr>
      <w:tr w:rsidR="002D7406" w:rsidRPr="00367F0D" w14:paraId="7AA3C8B5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19A39A73" w14:textId="77777777" w:rsidR="002D7406" w:rsidRPr="00367F0D" w:rsidRDefault="002D7406" w:rsidP="006D116E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 xml:space="preserve">Successful candidates </w:t>
            </w:r>
            <w:r w:rsidRPr="00367F0D">
              <w:rPr>
                <w:rFonts w:cs="Arial"/>
              </w:rPr>
              <w:t>entering employment within one year after completion of programme</w:t>
            </w:r>
          </w:p>
        </w:tc>
        <w:tc>
          <w:tcPr>
            <w:tcW w:w="1080" w:type="dxa"/>
            <w:vAlign w:val="center"/>
          </w:tcPr>
          <w:p w14:paraId="3468F290" w14:textId="77777777" w:rsidR="002D7406" w:rsidRPr="00367F0D" w:rsidRDefault="002D7406" w:rsidP="006D116E">
            <w:pPr>
              <w:pStyle w:val="Textkrper2Tabelle"/>
              <w:ind w:left="-108" w:firstLine="108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392E4E69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4082F2A7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2D7406" w:rsidRPr="00367F0D" w14:paraId="015AABE7" w14:textId="77777777" w:rsidTr="006D116E">
        <w:trPr>
          <w:trHeight w:val="540"/>
        </w:trPr>
        <w:tc>
          <w:tcPr>
            <w:tcW w:w="5220" w:type="dxa"/>
            <w:vAlign w:val="center"/>
          </w:tcPr>
          <w:p w14:paraId="7857B200" w14:textId="77777777" w:rsidR="002D7406" w:rsidRPr="00367F0D" w:rsidRDefault="002D7406" w:rsidP="006D116E">
            <w:pPr>
              <w:pStyle w:val="Textkrper2Tabelle"/>
              <w:spacing w:after="120"/>
              <w:rPr>
                <w:rFonts w:cs="Arial"/>
              </w:rPr>
            </w:pPr>
            <w:r>
              <w:rPr>
                <w:rFonts w:cs="Arial"/>
              </w:rPr>
              <w:t>Successful candidates</w:t>
            </w:r>
            <w:r w:rsidRPr="00367F0D">
              <w:rPr>
                <w:rFonts w:cs="Arial"/>
              </w:rPr>
              <w:t xml:space="preserve"> entering employment where gender is underrepresented within one year after completion of programme</w:t>
            </w:r>
          </w:p>
        </w:tc>
        <w:tc>
          <w:tcPr>
            <w:tcW w:w="1080" w:type="dxa"/>
            <w:vAlign w:val="center"/>
          </w:tcPr>
          <w:p w14:paraId="575499B8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60" w:type="dxa"/>
            <w:vAlign w:val="center"/>
          </w:tcPr>
          <w:p w14:paraId="6399FB16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080" w:type="dxa"/>
            <w:vAlign w:val="center"/>
          </w:tcPr>
          <w:p w14:paraId="254273A1" w14:textId="77777777" w:rsidR="002D7406" w:rsidRPr="00367F0D" w:rsidRDefault="002D7406" w:rsidP="006D116E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29053EE1" w14:textId="7C87CE30" w:rsidR="002D7406" w:rsidRDefault="002D7406" w:rsidP="002D7406">
      <w:pPr>
        <w:spacing w:before="120"/>
      </w:pPr>
      <w:r>
        <w:t>Ad</w:t>
      </w:r>
      <w:r w:rsidRPr="00367F0D">
        <w:t>d additional tables as necessary.</w:t>
      </w:r>
    </w:p>
    <w:p w14:paraId="71ACF851" w14:textId="77777777" w:rsidR="000A3639" w:rsidRDefault="000A3639" w:rsidP="000A3639">
      <w:pPr>
        <w:pStyle w:val="Textkrper1"/>
        <w:rPr>
          <w:rFonts w:cs="Arial"/>
        </w:rPr>
      </w:pPr>
    </w:p>
    <w:p w14:paraId="00379792" w14:textId="77777777" w:rsidR="000A3639" w:rsidRDefault="000A3639" w:rsidP="000A3639">
      <w:pPr>
        <w:pStyle w:val="Textkrper1"/>
        <w:rPr>
          <w:rFonts w:cs="Arial"/>
        </w:rPr>
      </w:pPr>
      <w:r w:rsidRPr="00AF7DB0">
        <w:rPr>
          <w:rFonts w:cs="Arial"/>
        </w:rPr>
        <w:t xml:space="preserve">Where there are differences related to gender: How </w:t>
      </w:r>
      <w:r>
        <w:rPr>
          <w:rFonts w:cs="Arial"/>
        </w:rPr>
        <w:t>can the difference be explained?</w:t>
      </w:r>
    </w:p>
    <w:p w14:paraId="6FBE7E7F" w14:textId="77777777" w:rsidR="000A3639" w:rsidRDefault="000A3639" w:rsidP="000A3639">
      <w:pPr>
        <w:pStyle w:val="Textkrper1"/>
        <w:rPr>
          <w:rFonts w:cs="Arial"/>
        </w:rPr>
      </w:pPr>
    </w:p>
    <w:p w14:paraId="7A07D2C2" w14:textId="77777777" w:rsidR="000A3639" w:rsidRPr="00AF7DB0" w:rsidRDefault="000A3639" w:rsidP="000A363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0A3639" w:rsidRPr="00AF7DB0" w14:paraId="6EA60223" w14:textId="77777777" w:rsidTr="006D116E">
        <w:trPr>
          <w:trHeight w:val="821"/>
        </w:trPr>
        <w:tc>
          <w:tcPr>
            <w:tcW w:w="8942" w:type="dxa"/>
          </w:tcPr>
          <w:p w14:paraId="192D5809" w14:textId="77777777" w:rsidR="000A3639" w:rsidRDefault="000A3639" w:rsidP="006D116E">
            <w:pPr>
              <w:pStyle w:val="Textkrper2Tabelle"/>
              <w:rPr>
                <w:rFonts w:cs="Arial"/>
              </w:rPr>
            </w:pPr>
          </w:p>
          <w:p w14:paraId="7B9718F9" w14:textId="77777777" w:rsidR="000A3639" w:rsidRPr="00AF7DB0" w:rsidRDefault="000A3639" w:rsidP="006D116E">
            <w:pPr>
              <w:pStyle w:val="Textkrper2Tabelle"/>
              <w:rPr>
                <w:rFonts w:cs="Arial"/>
              </w:rPr>
            </w:pPr>
          </w:p>
        </w:tc>
      </w:tr>
    </w:tbl>
    <w:p w14:paraId="11912D03" w14:textId="77777777" w:rsidR="000A3639" w:rsidRDefault="000A3639" w:rsidP="000A3639">
      <w:pPr>
        <w:pStyle w:val="Textkrper1"/>
        <w:rPr>
          <w:rFonts w:cs="Arial"/>
        </w:rPr>
      </w:pPr>
    </w:p>
    <w:p w14:paraId="47C0FC4E" w14:textId="51468BD1" w:rsidR="000A3639" w:rsidRDefault="00DC4F9E" w:rsidP="000A3639">
      <w:pPr>
        <w:pStyle w:val="berschrift1"/>
        <w:ind w:left="567"/>
        <w:rPr>
          <w:lang w:val="en-GB"/>
        </w:rPr>
      </w:pPr>
      <w:r>
        <w:rPr>
          <w:lang w:val="en-GB"/>
        </w:rPr>
        <w:t>Information, recruitment and o</w:t>
      </w:r>
      <w:r w:rsidR="006D116E">
        <w:rPr>
          <w:lang w:val="en-GB"/>
        </w:rPr>
        <w:t>rientation</w:t>
      </w:r>
    </w:p>
    <w:p w14:paraId="1A6EA885" w14:textId="283D28E1" w:rsidR="00DC4F9E" w:rsidRDefault="00DC4F9E" w:rsidP="00DC4F9E">
      <w:r>
        <w:t>Are there adequate information and recruitment procedures that appeal to women and men?</w:t>
      </w:r>
    </w:p>
    <w:p w14:paraId="438B0598" w14:textId="47C5CDDF" w:rsidR="00DC4F9E" w:rsidRPr="00DC4F9E" w:rsidRDefault="00DC4F9E" w:rsidP="00DC4F9E">
      <w:pPr>
        <w:pStyle w:val="Textkrper1"/>
        <w:ind w:firstLine="567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20D4EAC3" w14:textId="63916C18" w:rsidR="00DC4F9E" w:rsidRDefault="00DC4F9E" w:rsidP="00DC4F9E">
      <w:proofErr w:type="gramStart"/>
      <w:r>
        <w:t>Are</w:t>
      </w:r>
      <w:proofErr w:type="gramEnd"/>
      <w:r>
        <w:t xml:space="preserve"> there information and recruitment procedures in place that counter sex stereotypes in participation?</w:t>
      </w:r>
    </w:p>
    <w:p w14:paraId="233F040C" w14:textId="77777777" w:rsidR="00DC4F9E" w:rsidRPr="00367F0D" w:rsidRDefault="00DC4F9E" w:rsidP="00DC4F9E">
      <w:pPr>
        <w:pStyle w:val="Textkrper1"/>
        <w:ind w:firstLine="567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519C06F7" w14:textId="7A25E7C9" w:rsidR="000A3639" w:rsidRPr="00367F0D" w:rsidRDefault="006D116E" w:rsidP="000A3639">
      <w:pPr>
        <w:pStyle w:val="Textkrper1"/>
        <w:spacing w:before="180"/>
        <w:rPr>
          <w:rFonts w:cs="Arial"/>
        </w:rPr>
      </w:pPr>
      <w:r>
        <w:rPr>
          <w:rFonts w:cs="Arial"/>
        </w:rPr>
        <w:t xml:space="preserve">Is there an orientation </w:t>
      </w:r>
      <w:r w:rsidR="000A3639" w:rsidRPr="00367F0D">
        <w:rPr>
          <w:rFonts w:cs="Arial"/>
        </w:rPr>
        <w:t xml:space="preserve">system in place to ensure that the two sexes do not limit their </w:t>
      </w:r>
      <w:r w:rsidR="000A3639">
        <w:rPr>
          <w:rFonts w:cs="Arial"/>
        </w:rPr>
        <w:t>VNFIL</w:t>
      </w:r>
      <w:r w:rsidR="000A3639" w:rsidRPr="00367F0D">
        <w:rPr>
          <w:rFonts w:cs="Arial"/>
        </w:rPr>
        <w:t xml:space="preserve"> opportunities because of gender stereotypes? </w:t>
      </w:r>
      <w:r w:rsidR="000A3639" w:rsidRPr="00367F0D">
        <w:rPr>
          <w:rFonts w:cs="Arial"/>
        </w:rPr>
        <w:tab/>
      </w:r>
    </w:p>
    <w:p w14:paraId="329D7855" w14:textId="01AED612" w:rsidR="000A3639" w:rsidRDefault="000A3639" w:rsidP="00DC4F9E">
      <w:pPr>
        <w:pStyle w:val="Textkrper1"/>
        <w:ind w:firstLine="567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2B571B79" w14:textId="77777777" w:rsidR="00DC4F9E" w:rsidRPr="00DC4F9E" w:rsidRDefault="00DC4F9E" w:rsidP="00DC4F9E">
      <w:pPr>
        <w:pStyle w:val="Textkrper1"/>
        <w:ind w:firstLine="567"/>
        <w:rPr>
          <w:rFonts w:cs="Arial"/>
        </w:rPr>
      </w:pPr>
    </w:p>
    <w:p w14:paraId="1C8A1170" w14:textId="0A77B77C" w:rsidR="000A3639" w:rsidRPr="00DC4F9E" w:rsidRDefault="000A3639" w:rsidP="00DC4F9E">
      <w:pPr>
        <w:spacing w:before="120"/>
      </w:pPr>
      <w:r>
        <w:t>Comments and explanations</w:t>
      </w:r>
    </w:p>
    <w:p w14:paraId="77CBA663" w14:textId="77777777" w:rsidR="000A3639" w:rsidRPr="00AF7DB0" w:rsidRDefault="000A3639" w:rsidP="000A363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0A3639" w:rsidRPr="00AF7DB0" w14:paraId="34E9A1CA" w14:textId="77777777" w:rsidTr="006D116E">
        <w:trPr>
          <w:trHeight w:val="821"/>
        </w:trPr>
        <w:tc>
          <w:tcPr>
            <w:tcW w:w="8942" w:type="dxa"/>
          </w:tcPr>
          <w:p w14:paraId="5ABB26B7" w14:textId="77777777" w:rsidR="000A3639" w:rsidRDefault="000A3639" w:rsidP="006D116E">
            <w:pPr>
              <w:pStyle w:val="Textkrper2Tabelle"/>
              <w:rPr>
                <w:rFonts w:cs="Arial"/>
              </w:rPr>
            </w:pPr>
          </w:p>
          <w:p w14:paraId="58C912F8" w14:textId="77777777" w:rsidR="000A3639" w:rsidRPr="00AF7DB0" w:rsidRDefault="000A3639" w:rsidP="006D116E">
            <w:pPr>
              <w:pStyle w:val="Textkrper2Tabelle"/>
              <w:rPr>
                <w:rFonts w:cs="Arial"/>
              </w:rPr>
            </w:pPr>
          </w:p>
        </w:tc>
      </w:tr>
    </w:tbl>
    <w:p w14:paraId="6288043B" w14:textId="5CECC0D7" w:rsidR="00FF7CE2" w:rsidRPr="00AF7DB0" w:rsidRDefault="002D7406" w:rsidP="00AF7DB0">
      <w:pPr>
        <w:pStyle w:val="berschrift1"/>
        <w:ind w:left="567"/>
        <w:rPr>
          <w:lang w:val="en-GB"/>
        </w:rPr>
      </w:pPr>
      <w:r>
        <w:rPr>
          <w:lang w:val="en-GB"/>
        </w:rPr>
        <w:t>VNFIL</w:t>
      </w:r>
      <w:r w:rsidRPr="00AF7DB0">
        <w:rPr>
          <w:lang w:val="en-GB"/>
        </w:rPr>
        <w:t xml:space="preserve"> </w:t>
      </w:r>
      <w:r w:rsidR="006D116E">
        <w:rPr>
          <w:lang w:val="en-GB"/>
        </w:rPr>
        <w:t xml:space="preserve">procedures and </w:t>
      </w:r>
      <w:r w:rsidR="00FF7CE2" w:rsidRPr="00AF7DB0">
        <w:rPr>
          <w:lang w:val="en-GB"/>
        </w:rPr>
        <w:t>materials</w:t>
      </w:r>
      <w:bookmarkEnd w:id="22"/>
      <w:bookmarkEnd w:id="23"/>
      <w:bookmarkEnd w:id="24"/>
    </w:p>
    <w:p w14:paraId="7678E7E7" w14:textId="22040AB4" w:rsidR="003D5F09" w:rsidRPr="00367F0D" w:rsidRDefault="003D5F09" w:rsidP="003D5F09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Do</w:t>
      </w:r>
      <w:r>
        <w:rPr>
          <w:rFonts w:cs="Arial"/>
        </w:rPr>
        <w:t>es</w:t>
      </w:r>
      <w:r w:rsidRPr="00367F0D">
        <w:rPr>
          <w:rFonts w:cs="Arial"/>
        </w:rPr>
        <w:t xml:space="preserve"> </w:t>
      </w:r>
      <w:r>
        <w:rPr>
          <w:rFonts w:cs="Arial"/>
        </w:rPr>
        <w:t>the VFNIL</w:t>
      </w:r>
      <w:r w:rsidRPr="00367F0D">
        <w:rPr>
          <w:rFonts w:cs="Arial"/>
        </w:rPr>
        <w:t xml:space="preserve"> </w:t>
      </w:r>
      <w:r>
        <w:rPr>
          <w:rFonts w:cs="Arial"/>
        </w:rPr>
        <w:t xml:space="preserve">procedure </w:t>
      </w:r>
      <w:r w:rsidRPr="00367F0D">
        <w:rPr>
          <w:rFonts w:cs="Arial"/>
        </w:rPr>
        <w:t>take into account needs</w:t>
      </w:r>
      <w:r>
        <w:rPr>
          <w:rFonts w:cs="Arial"/>
        </w:rPr>
        <w:t>,</w:t>
      </w:r>
      <w:r w:rsidRPr="00367F0D">
        <w:rPr>
          <w:rFonts w:cs="Arial"/>
        </w:rPr>
        <w:t xml:space="preserve"> interests </w:t>
      </w:r>
      <w:r>
        <w:rPr>
          <w:rFonts w:cs="Arial"/>
        </w:rPr>
        <w:t xml:space="preserve">and experiences </w:t>
      </w:r>
      <w:r w:rsidRPr="00367F0D">
        <w:rPr>
          <w:rFonts w:cs="Arial"/>
        </w:rPr>
        <w:t xml:space="preserve">of </w:t>
      </w:r>
      <w:r w:rsidR="004E1D88">
        <w:rPr>
          <w:rFonts w:cs="Arial"/>
        </w:rPr>
        <w:t>women and men</w:t>
      </w:r>
      <w:r w:rsidRPr="00367F0D">
        <w:rPr>
          <w:rFonts w:cs="Arial"/>
        </w:rPr>
        <w:t>?</w:t>
      </w:r>
    </w:p>
    <w:p w14:paraId="176570B2" w14:textId="77777777" w:rsidR="003D5F09" w:rsidRPr="00367F0D" w:rsidRDefault="003D5F09" w:rsidP="003D5F09">
      <w:pPr>
        <w:pStyle w:val="Textkrper1"/>
        <w:ind w:firstLine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3504B6E8" w14:textId="77777777" w:rsidR="003D5F09" w:rsidRPr="00AF7DB0" w:rsidRDefault="003D5F09" w:rsidP="003D5F09">
      <w:pPr>
        <w:pStyle w:val="Textkrper1"/>
        <w:rPr>
          <w:rFonts w:cs="Arial"/>
        </w:rPr>
      </w:pPr>
      <w:r>
        <w:rPr>
          <w:rFonts w:cs="Arial"/>
        </w:rPr>
        <w:t>Does</w:t>
      </w:r>
      <w:r w:rsidRPr="00AF7DB0">
        <w:rPr>
          <w:rFonts w:cs="Arial"/>
        </w:rPr>
        <w:t xml:space="preserve"> </w:t>
      </w:r>
      <w:r>
        <w:rPr>
          <w:rFonts w:cs="Arial"/>
        </w:rPr>
        <w:t>the VNFIL procedure</w:t>
      </w:r>
      <w:r w:rsidRPr="00AF7DB0">
        <w:rPr>
          <w:rFonts w:cs="Arial"/>
        </w:rPr>
        <w:t xml:space="preserve"> include a range of </w:t>
      </w:r>
      <w:proofErr w:type="gramStart"/>
      <w:r>
        <w:rPr>
          <w:rFonts w:cs="Arial"/>
        </w:rPr>
        <w:t>awareness,</w:t>
      </w:r>
      <w:proofErr w:type="gramEnd"/>
      <w:r>
        <w:rPr>
          <w:rFonts w:cs="Arial"/>
        </w:rPr>
        <w:t xml:space="preserve"> guidance, counselling and/or assessment</w:t>
      </w:r>
      <w:r w:rsidRPr="00AF7DB0">
        <w:rPr>
          <w:rFonts w:cs="Arial"/>
        </w:rPr>
        <w:t xml:space="preserve"> methods which best promote the active participation of both males and females in learning?</w:t>
      </w:r>
    </w:p>
    <w:p w14:paraId="403580B5" w14:textId="77777777" w:rsidR="003D5F09" w:rsidRPr="00367F0D" w:rsidRDefault="003D5F09" w:rsidP="003D5F09">
      <w:pPr>
        <w:pStyle w:val="Textkrper1"/>
        <w:ind w:firstLine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51EE68FE" w14:textId="05FA864D" w:rsidR="003D5F09" w:rsidRPr="00367F0D" w:rsidRDefault="003D5F09" w:rsidP="003D5F09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 xml:space="preserve">Are </w:t>
      </w:r>
      <w:r w:rsidR="004E1D88">
        <w:rPr>
          <w:rFonts w:cs="Arial"/>
        </w:rPr>
        <w:t>women and men</w:t>
      </w:r>
      <w:r w:rsidRPr="00367F0D">
        <w:rPr>
          <w:rFonts w:cs="Arial"/>
        </w:rPr>
        <w:t xml:space="preserve"> treated with the same respect?  </w:t>
      </w:r>
    </w:p>
    <w:p w14:paraId="423EC7EB" w14:textId="77777777" w:rsidR="003D5F09" w:rsidRPr="00367F0D" w:rsidRDefault="003D5F09" w:rsidP="003D5F09">
      <w:pPr>
        <w:pStyle w:val="Textkrper1"/>
        <w:ind w:firstLine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7D884E92" w14:textId="77777777" w:rsidR="003D5F09" w:rsidRPr="00367F0D" w:rsidRDefault="003D5F09" w:rsidP="003D5F09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Is the language used gender-sensitive?</w:t>
      </w:r>
    </w:p>
    <w:p w14:paraId="713B2CD3" w14:textId="77777777" w:rsidR="003D5F09" w:rsidRPr="00367F0D" w:rsidRDefault="003D5F09" w:rsidP="003D5F09">
      <w:pPr>
        <w:pStyle w:val="Textkrper1"/>
        <w:ind w:firstLine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40945649" w14:textId="77777777" w:rsidR="003D5F09" w:rsidRPr="00AF7DB0" w:rsidRDefault="003D5F09" w:rsidP="003D5F09">
      <w:pPr>
        <w:pStyle w:val="Textkrper1"/>
        <w:rPr>
          <w:rFonts w:cs="Arial"/>
        </w:rPr>
      </w:pPr>
      <w:r w:rsidRPr="00AF7DB0">
        <w:rPr>
          <w:rFonts w:cs="Arial"/>
        </w:rPr>
        <w:t xml:space="preserve">Are the </w:t>
      </w:r>
      <w:r>
        <w:rPr>
          <w:rFonts w:cs="Arial"/>
        </w:rPr>
        <w:t xml:space="preserve">portfolio and guidance </w:t>
      </w:r>
      <w:r w:rsidRPr="00AF7DB0">
        <w:rPr>
          <w:rFonts w:cs="Arial"/>
        </w:rPr>
        <w:t xml:space="preserve">materials and </w:t>
      </w:r>
      <w:r>
        <w:rPr>
          <w:rFonts w:cs="Arial"/>
        </w:rPr>
        <w:t>assessments</w:t>
      </w:r>
      <w:r w:rsidRPr="00AF7DB0">
        <w:rPr>
          <w:rFonts w:cs="Arial"/>
        </w:rPr>
        <w:t xml:space="preserve"> gender-sensitive as regards language, images and examples used?</w:t>
      </w:r>
    </w:p>
    <w:p w14:paraId="022233D5" w14:textId="77777777" w:rsidR="003D5F09" w:rsidRPr="00367F0D" w:rsidRDefault="003D5F09" w:rsidP="003D5F09">
      <w:pPr>
        <w:pStyle w:val="Textkrper1"/>
        <w:ind w:firstLine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752B137F" w14:textId="066D75EF" w:rsidR="003D5F09" w:rsidRPr="00367F0D" w:rsidRDefault="003D5F09" w:rsidP="003D5F09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If stereotypes are used in materials (</w:t>
      </w:r>
      <w:r>
        <w:rPr>
          <w:rFonts w:cs="Arial"/>
        </w:rPr>
        <w:t xml:space="preserve">portfolios, guidance materials, </w:t>
      </w:r>
      <w:r w:rsidRPr="00367F0D">
        <w:rPr>
          <w:rFonts w:cs="Arial"/>
        </w:rPr>
        <w:t>online resources etc.) are they discussed with participants?</w:t>
      </w:r>
    </w:p>
    <w:p w14:paraId="1097D3EC" w14:textId="77777777" w:rsidR="003D5F09" w:rsidRPr="00367F0D" w:rsidRDefault="003D5F09" w:rsidP="003D5F09">
      <w:pPr>
        <w:pStyle w:val="Textkrper1"/>
        <w:ind w:firstLine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in most provision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very rarely or not at all</w:t>
      </w:r>
    </w:p>
    <w:p w14:paraId="0735C6B5" w14:textId="78564A26" w:rsidR="003D5F09" w:rsidRDefault="003D5F09" w:rsidP="003D5F09">
      <w:pPr>
        <w:spacing w:before="120"/>
      </w:pPr>
      <w:r>
        <w:t>Comments on gender-sensitivity in VNFIL practices in your institution</w:t>
      </w:r>
    </w:p>
    <w:p w14:paraId="05F4915F" w14:textId="77777777" w:rsidR="00DC4F9E" w:rsidRPr="00AF7DB0" w:rsidRDefault="00DC4F9E" w:rsidP="00DC4F9E">
      <w:pPr>
        <w:pStyle w:val="Textkrper1"/>
        <w:rPr>
          <w:rFonts w:cs="Arial"/>
        </w:rPr>
      </w:pPr>
      <w:bookmarkStart w:id="25" w:name="_Toc120017052"/>
      <w:bookmarkStart w:id="26" w:name="_Toc135655486"/>
      <w:bookmarkStart w:id="27" w:name="_Toc145841007"/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42"/>
      </w:tblGrid>
      <w:tr w:rsidR="00DC4F9E" w:rsidRPr="00AF7DB0" w14:paraId="635992B7" w14:textId="77777777" w:rsidTr="005E324F">
        <w:trPr>
          <w:trHeight w:val="821"/>
        </w:trPr>
        <w:tc>
          <w:tcPr>
            <w:tcW w:w="8942" w:type="dxa"/>
          </w:tcPr>
          <w:p w14:paraId="1279975F" w14:textId="77777777" w:rsidR="00DC4F9E" w:rsidRDefault="00DC4F9E" w:rsidP="005E324F">
            <w:pPr>
              <w:pStyle w:val="Textkrper2Tabelle"/>
              <w:rPr>
                <w:rFonts w:cs="Arial"/>
              </w:rPr>
            </w:pPr>
          </w:p>
          <w:p w14:paraId="5DB0D148" w14:textId="77777777" w:rsidR="00DC4F9E" w:rsidRPr="00AF7DB0" w:rsidRDefault="00DC4F9E" w:rsidP="005E324F">
            <w:pPr>
              <w:pStyle w:val="Textkrper2Tabelle"/>
              <w:rPr>
                <w:rFonts w:cs="Arial"/>
              </w:rPr>
            </w:pPr>
          </w:p>
        </w:tc>
      </w:tr>
    </w:tbl>
    <w:p w14:paraId="3F476655" w14:textId="312D9FA0" w:rsidR="00DC4F9E" w:rsidRDefault="00DC4F9E">
      <w:pPr>
        <w:jc w:val="left"/>
        <w:rPr>
          <w:rFonts w:cs="Arial"/>
          <w:bCs/>
          <w:kern w:val="32"/>
          <w:sz w:val="28"/>
          <w:szCs w:val="32"/>
        </w:rPr>
      </w:pPr>
      <w:r>
        <w:rPr>
          <w:rFonts w:cs="Arial"/>
          <w:bCs/>
          <w:kern w:val="32"/>
          <w:sz w:val="28"/>
          <w:szCs w:val="32"/>
        </w:rPr>
        <w:br w:type="page"/>
      </w:r>
    </w:p>
    <w:p w14:paraId="77D12D6F" w14:textId="183918F7" w:rsidR="00FF7CE2" w:rsidRPr="00AE5395" w:rsidRDefault="00FF7CE2" w:rsidP="00FF7CE2">
      <w:pPr>
        <w:pStyle w:val="berschrift1"/>
        <w:ind w:left="567"/>
        <w:rPr>
          <w:lang w:val="en-GB"/>
        </w:rPr>
      </w:pPr>
      <w:r w:rsidRPr="00AF7DB0">
        <w:rPr>
          <w:lang w:val="en-GB"/>
        </w:rPr>
        <w:lastRenderedPageBreak/>
        <w:t>Composition of management board and senior management team</w:t>
      </w:r>
      <w:bookmarkEnd w:id="25"/>
      <w:bookmarkEnd w:id="26"/>
      <w:bookmarkEnd w:id="27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276"/>
        <w:gridCol w:w="1276"/>
        <w:gridCol w:w="1134"/>
        <w:gridCol w:w="1275"/>
        <w:gridCol w:w="1200"/>
      </w:tblGrid>
      <w:tr w:rsidR="003F08C1" w:rsidRPr="00AF7DB0" w14:paraId="1C8AF7DB" w14:textId="77777777" w:rsidTr="00AE5395">
        <w:trPr>
          <w:trHeight w:val="187"/>
        </w:trPr>
        <w:tc>
          <w:tcPr>
            <w:tcW w:w="3085" w:type="dxa"/>
            <w:vMerge w:val="restart"/>
            <w:shd w:val="clear" w:color="auto" w:fill="99CCFF"/>
          </w:tcPr>
          <w:p w14:paraId="2EC8FBAE" w14:textId="77777777" w:rsidR="003F08C1" w:rsidRPr="00AF7DB0" w:rsidRDefault="003F08C1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6F6BFB87" w14:textId="77777777" w:rsidR="003F08C1" w:rsidRPr="00AF7DB0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Women</w:t>
            </w:r>
          </w:p>
        </w:tc>
        <w:tc>
          <w:tcPr>
            <w:tcW w:w="2409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1C9D6886" w14:textId="77777777" w:rsidR="003F08C1" w:rsidRPr="00AF7DB0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Men</w:t>
            </w:r>
          </w:p>
        </w:tc>
        <w:tc>
          <w:tcPr>
            <w:tcW w:w="1200" w:type="dxa"/>
            <w:vMerge w:val="restart"/>
            <w:shd w:val="clear" w:color="auto" w:fill="99CCFF"/>
            <w:vAlign w:val="center"/>
          </w:tcPr>
          <w:p w14:paraId="5DBFA788" w14:textId="77777777" w:rsidR="003F08C1" w:rsidRPr="00AF7DB0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 Number</w:t>
            </w:r>
          </w:p>
        </w:tc>
      </w:tr>
      <w:tr w:rsidR="00AE5395" w:rsidRPr="00AF7DB0" w14:paraId="2C463E81" w14:textId="77777777" w:rsidTr="00AE5395">
        <w:trPr>
          <w:trHeight w:val="187"/>
        </w:trPr>
        <w:tc>
          <w:tcPr>
            <w:tcW w:w="3085" w:type="dxa"/>
            <w:vMerge/>
            <w:shd w:val="clear" w:color="auto" w:fill="FF9900"/>
          </w:tcPr>
          <w:p w14:paraId="1A53522B" w14:textId="77777777" w:rsidR="003F08C1" w:rsidRPr="00AF7DB0" w:rsidRDefault="003F08C1" w:rsidP="00DF7D35">
            <w:pPr>
              <w:pStyle w:val="Textkrper2Tabelle"/>
              <w:rPr>
                <w:rFonts w:cs="Arial"/>
              </w:rPr>
            </w:pPr>
          </w:p>
        </w:tc>
        <w:tc>
          <w:tcPr>
            <w:tcW w:w="1276" w:type="dxa"/>
            <w:shd w:val="clear" w:color="auto" w:fill="CCFFFF"/>
            <w:vAlign w:val="center"/>
          </w:tcPr>
          <w:p w14:paraId="09840BA6" w14:textId="77777777" w:rsidR="003F08C1" w:rsidRPr="00AF7DB0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Number</w:t>
            </w:r>
          </w:p>
        </w:tc>
        <w:tc>
          <w:tcPr>
            <w:tcW w:w="1276" w:type="dxa"/>
            <w:shd w:val="clear" w:color="auto" w:fill="CCFFFF"/>
            <w:vAlign w:val="center"/>
          </w:tcPr>
          <w:p w14:paraId="29BF927B" w14:textId="1AB30305" w:rsidR="003F08C1" w:rsidRPr="00AF7DB0" w:rsidRDefault="00AE5395" w:rsidP="00AE5395">
            <w:pPr>
              <w:pStyle w:val="Textkrper2Tabelle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% </w:t>
            </w:r>
            <w:proofErr w:type="gramStart"/>
            <w:r>
              <w:rPr>
                <w:rFonts w:cs="Arial"/>
              </w:rPr>
              <w:t>of</w:t>
            </w:r>
            <w:proofErr w:type="gramEnd"/>
            <w:r w:rsidRPr="00AF7D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356354D9" w14:textId="77777777" w:rsidR="003F08C1" w:rsidRPr="00AF7DB0" w:rsidRDefault="003F08C1" w:rsidP="00AE641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Number</w:t>
            </w:r>
          </w:p>
        </w:tc>
        <w:tc>
          <w:tcPr>
            <w:tcW w:w="1275" w:type="dxa"/>
            <w:shd w:val="clear" w:color="auto" w:fill="CCFFFF"/>
          </w:tcPr>
          <w:p w14:paraId="3EBACC58" w14:textId="23D672AD" w:rsidR="003F08C1" w:rsidRPr="00AF7DB0" w:rsidRDefault="00AE5395" w:rsidP="00AE641E">
            <w:pPr>
              <w:pStyle w:val="Textkrper2Tabelle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% </w:t>
            </w:r>
            <w:proofErr w:type="gramStart"/>
            <w:r>
              <w:rPr>
                <w:rFonts w:cs="Arial"/>
              </w:rPr>
              <w:t>of</w:t>
            </w:r>
            <w:proofErr w:type="gramEnd"/>
            <w:r w:rsidRPr="00AF7D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</w:t>
            </w:r>
          </w:p>
        </w:tc>
        <w:tc>
          <w:tcPr>
            <w:tcW w:w="1200" w:type="dxa"/>
            <w:vMerge/>
            <w:shd w:val="clear" w:color="auto" w:fill="FF9900"/>
            <w:vAlign w:val="center"/>
          </w:tcPr>
          <w:p w14:paraId="1F3E18B3" w14:textId="77777777" w:rsidR="003F08C1" w:rsidRPr="00AF7DB0" w:rsidRDefault="003F08C1" w:rsidP="00AE641E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AE5395" w:rsidRPr="00AF7DB0" w14:paraId="127D1CFE" w14:textId="77777777" w:rsidTr="00AE5395">
        <w:trPr>
          <w:trHeight w:val="512"/>
        </w:trPr>
        <w:tc>
          <w:tcPr>
            <w:tcW w:w="3085" w:type="dxa"/>
            <w:vAlign w:val="center"/>
          </w:tcPr>
          <w:p w14:paraId="1DD8AC8A" w14:textId="77777777" w:rsidR="003F08C1" w:rsidRPr="00AF7DB0" w:rsidRDefault="003F08C1" w:rsidP="00DF7D35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>Staff numbers in the Institution</w:t>
            </w:r>
          </w:p>
        </w:tc>
        <w:tc>
          <w:tcPr>
            <w:tcW w:w="1276" w:type="dxa"/>
            <w:vAlign w:val="center"/>
          </w:tcPr>
          <w:p w14:paraId="1C5FDD29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24B43C1F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1733D04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2CF88E6F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567CF2D8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AF7DB0" w14:paraId="78F16958" w14:textId="77777777" w:rsidTr="00AE5395">
        <w:trPr>
          <w:trHeight w:val="449"/>
        </w:trPr>
        <w:tc>
          <w:tcPr>
            <w:tcW w:w="3085" w:type="dxa"/>
            <w:vAlign w:val="center"/>
          </w:tcPr>
          <w:p w14:paraId="64CDEB8D" w14:textId="4EC79CE5" w:rsidR="003F08C1" w:rsidRPr="00AF7DB0" w:rsidRDefault="001D2CF2" w:rsidP="00DF7D35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</w:t>
            </w:r>
            <w:r w:rsidR="003F08C1" w:rsidRPr="00AF7DB0">
              <w:rPr>
                <w:rFonts w:cs="Arial"/>
              </w:rPr>
              <w:t xml:space="preserve"> numbers in the Institution</w:t>
            </w:r>
          </w:p>
        </w:tc>
        <w:tc>
          <w:tcPr>
            <w:tcW w:w="1276" w:type="dxa"/>
            <w:vAlign w:val="center"/>
          </w:tcPr>
          <w:p w14:paraId="4AD271AA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65F60C0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140F5F00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2CBC2DC9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4A3546FE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AF7DB0" w14:paraId="6382B719" w14:textId="77777777" w:rsidTr="00AE5395">
        <w:trPr>
          <w:trHeight w:val="373"/>
        </w:trPr>
        <w:tc>
          <w:tcPr>
            <w:tcW w:w="3085" w:type="dxa"/>
            <w:vAlign w:val="center"/>
          </w:tcPr>
          <w:p w14:paraId="60634476" w14:textId="77777777" w:rsidR="003F08C1" w:rsidRPr="00AF7DB0" w:rsidRDefault="003F08C1" w:rsidP="00DF7D35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>Staff representation on the Board</w:t>
            </w:r>
          </w:p>
        </w:tc>
        <w:tc>
          <w:tcPr>
            <w:tcW w:w="1276" w:type="dxa"/>
            <w:vAlign w:val="center"/>
          </w:tcPr>
          <w:p w14:paraId="5B46477F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3231AACE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672683E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5E15F055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0AB1D69B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AF7DB0" w14:paraId="326A4B49" w14:textId="77777777" w:rsidTr="00AE5395">
        <w:trPr>
          <w:trHeight w:val="453"/>
        </w:trPr>
        <w:tc>
          <w:tcPr>
            <w:tcW w:w="3085" w:type="dxa"/>
            <w:vAlign w:val="center"/>
          </w:tcPr>
          <w:p w14:paraId="28B71C2A" w14:textId="5ADAD036" w:rsidR="003F08C1" w:rsidRPr="00AF7DB0" w:rsidRDefault="001D2CF2" w:rsidP="00DF7D35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Candidate</w:t>
            </w:r>
            <w:r w:rsidR="003F08C1" w:rsidRPr="00AF7DB0">
              <w:rPr>
                <w:rFonts w:cs="Arial"/>
              </w:rPr>
              <w:t xml:space="preserve"> representation on the Board</w:t>
            </w:r>
          </w:p>
        </w:tc>
        <w:tc>
          <w:tcPr>
            <w:tcW w:w="1276" w:type="dxa"/>
            <w:vAlign w:val="center"/>
          </w:tcPr>
          <w:p w14:paraId="13C0482F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529DED25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0F9F7584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736C10F5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13D37633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AE5395" w:rsidRPr="00AF7DB0" w14:paraId="3234C0A6" w14:textId="77777777" w:rsidTr="00AE5395">
        <w:trPr>
          <w:trHeight w:val="409"/>
        </w:trPr>
        <w:tc>
          <w:tcPr>
            <w:tcW w:w="3085" w:type="dxa"/>
            <w:vAlign w:val="center"/>
          </w:tcPr>
          <w:p w14:paraId="32D6F14F" w14:textId="23709305" w:rsidR="003F08C1" w:rsidRPr="00AF7DB0" w:rsidRDefault="003F08C1" w:rsidP="004E1D88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 xml:space="preserve">Senior Management </w:t>
            </w:r>
          </w:p>
        </w:tc>
        <w:tc>
          <w:tcPr>
            <w:tcW w:w="1276" w:type="dxa"/>
            <w:vAlign w:val="center"/>
          </w:tcPr>
          <w:p w14:paraId="7AF4299B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3ED0B36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7D3B94F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5078E95C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499D4A35" w14:textId="77777777" w:rsidR="003F08C1" w:rsidRPr="00AF7DB0" w:rsidRDefault="003F08C1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4E1D88" w:rsidRPr="00AF7DB0" w14:paraId="2ED63B95" w14:textId="77777777" w:rsidTr="004E1D88">
        <w:trPr>
          <w:trHeight w:val="567"/>
        </w:trPr>
        <w:tc>
          <w:tcPr>
            <w:tcW w:w="3085" w:type="dxa"/>
            <w:vAlign w:val="center"/>
          </w:tcPr>
          <w:p w14:paraId="3B659EA2" w14:textId="6BB89672" w:rsidR="004E1D88" w:rsidRPr="00AF7DB0" w:rsidRDefault="004E1D88" w:rsidP="00DF7D35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Middle Management</w:t>
            </w:r>
          </w:p>
        </w:tc>
        <w:tc>
          <w:tcPr>
            <w:tcW w:w="1276" w:type="dxa"/>
            <w:vAlign w:val="center"/>
          </w:tcPr>
          <w:p w14:paraId="44836E44" w14:textId="77777777" w:rsidR="004E1D88" w:rsidRPr="00AF7DB0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6" w:type="dxa"/>
            <w:vAlign w:val="center"/>
          </w:tcPr>
          <w:p w14:paraId="0129F023" w14:textId="77777777" w:rsidR="004E1D88" w:rsidRPr="00AF7DB0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40EE227E" w14:textId="77777777" w:rsidR="004E1D88" w:rsidRPr="00AF7DB0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75" w:type="dxa"/>
            <w:vAlign w:val="center"/>
          </w:tcPr>
          <w:p w14:paraId="0AAE02F6" w14:textId="77777777" w:rsidR="004E1D88" w:rsidRPr="00AF7DB0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200" w:type="dxa"/>
            <w:vAlign w:val="center"/>
          </w:tcPr>
          <w:p w14:paraId="50B4455F" w14:textId="77777777" w:rsidR="004E1D88" w:rsidRPr="00AF7DB0" w:rsidRDefault="004E1D88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7987746D" w14:textId="232E1C2A" w:rsidR="00C73962" w:rsidRDefault="00C73962" w:rsidP="00C73962">
      <w:pPr>
        <w:spacing w:before="120"/>
      </w:pPr>
      <w:bookmarkStart w:id="28" w:name="_Toc120017053"/>
      <w:bookmarkStart w:id="29" w:name="_Toc135655487"/>
      <w:bookmarkStart w:id="30" w:name="_Toc145841008"/>
      <w:r>
        <w:t>Comments on gender-split in management</w:t>
      </w:r>
    </w:p>
    <w:p w14:paraId="5C8A6A5D" w14:textId="77777777" w:rsidR="00C73962" w:rsidRPr="00AF7DB0" w:rsidRDefault="00C73962" w:rsidP="00C73962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7"/>
      </w:tblGrid>
      <w:tr w:rsidR="00C73962" w:rsidRPr="00AF7DB0" w14:paraId="5EC73239" w14:textId="77777777" w:rsidTr="00C73962">
        <w:trPr>
          <w:trHeight w:val="688"/>
        </w:trPr>
        <w:tc>
          <w:tcPr>
            <w:tcW w:w="9077" w:type="dxa"/>
          </w:tcPr>
          <w:p w14:paraId="451F59DC" w14:textId="77777777" w:rsidR="00C73962" w:rsidRPr="00AF7DB0" w:rsidRDefault="00C73962" w:rsidP="00C73962">
            <w:pPr>
              <w:pStyle w:val="Textkrper2Tabelle"/>
              <w:rPr>
                <w:rFonts w:cs="Arial"/>
              </w:rPr>
            </w:pPr>
          </w:p>
        </w:tc>
      </w:tr>
    </w:tbl>
    <w:p w14:paraId="2FAD222F" w14:textId="18173C37" w:rsidR="00FF7CE2" w:rsidRPr="00AF7DB0" w:rsidRDefault="00C83CE2" w:rsidP="00AF7DB0">
      <w:pPr>
        <w:pStyle w:val="berschrift1"/>
        <w:ind w:left="567"/>
        <w:rPr>
          <w:lang w:val="en-GB"/>
        </w:rPr>
      </w:pPr>
      <w:r>
        <w:rPr>
          <w:lang w:val="en-GB"/>
        </w:rPr>
        <w:t>Counsellor / assessor</w:t>
      </w:r>
      <w:r w:rsidR="00FF7CE2" w:rsidRPr="00AF7DB0">
        <w:rPr>
          <w:lang w:val="en-GB"/>
        </w:rPr>
        <w:t xml:space="preserve"> survey - gender split</w:t>
      </w:r>
      <w:bookmarkEnd w:id="28"/>
      <w:bookmarkEnd w:id="29"/>
      <w:bookmarkEnd w:id="30"/>
    </w:p>
    <w:p w14:paraId="7709FC17" w14:textId="2EF1518D" w:rsidR="006D116E" w:rsidRPr="00AF7DB0" w:rsidRDefault="00FF7CE2" w:rsidP="00AE5395">
      <w:pPr>
        <w:pStyle w:val="Textkrper1"/>
        <w:rPr>
          <w:rFonts w:cs="Arial"/>
        </w:rPr>
      </w:pPr>
      <w:r w:rsidRPr="00AF7DB0">
        <w:rPr>
          <w:rFonts w:cs="Arial"/>
        </w:rPr>
        <w:t xml:space="preserve">What proportion of </w:t>
      </w:r>
      <w:r w:rsidR="004E1D88">
        <w:rPr>
          <w:rFonts w:cs="Arial"/>
        </w:rPr>
        <w:t>women and men</w:t>
      </w:r>
      <w:r w:rsidRPr="00AF7DB0">
        <w:rPr>
          <w:rFonts w:cs="Arial"/>
        </w:rPr>
        <w:t xml:space="preserve"> are represented in </w:t>
      </w:r>
      <w:r w:rsidR="004E1D88">
        <w:rPr>
          <w:rFonts w:cs="Arial"/>
        </w:rPr>
        <w:t>middle management, counselling/assessments</w:t>
      </w:r>
      <w:r w:rsidRPr="00AF7DB0">
        <w:rPr>
          <w:rFonts w:cs="Arial"/>
        </w:rPr>
        <w:t xml:space="preserve"> </w:t>
      </w:r>
      <w:r w:rsidR="004E1D88">
        <w:rPr>
          <w:rFonts w:cs="Arial"/>
        </w:rPr>
        <w:t xml:space="preserve">(by types of employment) and </w:t>
      </w:r>
      <w:r w:rsidRPr="00AF7DB0">
        <w:rPr>
          <w:rFonts w:cs="Arial"/>
        </w:rPr>
        <w:t>in the administrative/secretarial staff?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134"/>
        <w:gridCol w:w="1134"/>
        <w:gridCol w:w="1134"/>
        <w:gridCol w:w="993"/>
        <w:gridCol w:w="1417"/>
      </w:tblGrid>
      <w:tr w:rsidR="00C73962" w:rsidRPr="00AF7DB0" w14:paraId="6FE7E525" w14:textId="77777777" w:rsidTr="00AE5395">
        <w:trPr>
          <w:trHeight w:val="487"/>
        </w:trPr>
        <w:tc>
          <w:tcPr>
            <w:tcW w:w="2943" w:type="dxa"/>
            <w:vMerge w:val="restart"/>
            <w:shd w:val="clear" w:color="auto" w:fill="99CCFF"/>
          </w:tcPr>
          <w:p w14:paraId="5518FC62" w14:textId="77777777" w:rsidR="00C73962" w:rsidRPr="00AF7DB0" w:rsidRDefault="00C73962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3A972986" w14:textId="77777777" w:rsidR="00C73962" w:rsidRPr="00AF7DB0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Women</w:t>
            </w:r>
          </w:p>
        </w:tc>
        <w:tc>
          <w:tcPr>
            <w:tcW w:w="2127" w:type="dxa"/>
            <w:gridSpan w:val="2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5420BF10" w14:textId="77777777" w:rsidR="00C73962" w:rsidRPr="00AF7DB0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Men</w:t>
            </w:r>
          </w:p>
        </w:tc>
        <w:tc>
          <w:tcPr>
            <w:tcW w:w="1417" w:type="dxa"/>
            <w:vMerge w:val="restart"/>
            <w:shd w:val="clear" w:color="auto" w:fill="99CCFF"/>
            <w:vAlign w:val="center"/>
          </w:tcPr>
          <w:p w14:paraId="074EAA4C" w14:textId="77777777" w:rsidR="00C73962" w:rsidRPr="00AF7DB0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Total Number</w:t>
            </w:r>
          </w:p>
        </w:tc>
      </w:tr>
      <w:tr w:rsidR="00C73962" w:rsidRPr="00AF7DB0" w14:paraId="2234C9BD" w14:textId="77777777" w:rsidTr="00AE5395">
        <w:trPr>
          <w:trHeight w:val="268"/>
        </w:trPr>
        <w:tc>
          <w:tcPr>
            <w:tcW w:w="2943" w:type="dxa"/>
            <w:vMerge/>
            <w:shd w:val="clear" w:color="auto" w:fill="FF9900"/>
          </w:tcPr>
          <w:p w14:paraId="2E4EBDD8" w14:textId="77777777" w:rsidR="00C73962" w:rsidRPr="00AF7DB0" w:rsidRDefault="00C73962" w:rsidP="006D116E">
            <w:pPr>
              <w:pStyle w:val="Textkrper2Tabelle"/>
              <w:rPr>
                <w:rFonts w:cs="Arial"/>
              </w:rPr>
            </w:pPr>
          </w:p>
        </w:tc>
        <w:tc>
          <w:tcPr>
            <w:tcW w:w="1134" w:type="dxa"/>
            <w:shd w:val="clear" w:color="auto" w:fill="CCFFFF"/>
            <w:vAlign w:val="center"/>
          </w:tcPr>
          <w:p w14:paraId="1DD5D59F" w14:textId="77777777" w:rsidR="00C73962" w:rsidRPr="00AF7DB0" w:rsidRDefault="00C73962" w:rsidP="006D116E">
            <w:pPr>
              <w:pStyle w:val="Textkrper2Tabelle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Number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2F70F98C" w14:textId="796B205A" w:rsidR="00C73962" w:rsidRPr="00AF7DB0" w:rsidRDefault="00AE5395" w:rsidP="00C73962">
            <w:pPr>
              <w:pStyle w:val="Textkrper2Tabelle"/>
              <w:ind w:left="176" w:hanging="176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% </w:t>
            </w:r>
            <w:proofErr w:type="gramStart"/>
            <w:r>
              <w:rPr>
                <w:rFonts w:cs="Arial"/>
              </w:rPr>
              <w:t>of</w:t>
            </w:r>
            <w:proofErr w:type="gramEnd"/>
            <w:r w:rsidRPr="00AF7D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F</w:t>
            </w:r>
          </w:p>
        </w:tc>
        <w:tc>
          <w:tcPr>
            <w:tcW w:w="1134" w:type="dxa"/>
            <w:shd w:val="clear" w:color="auto" w:fill="CCFFFF"/>
            <w:vAlign w:val="center"/>
          </w:tcPr>
          <w:p w14:paraId="1C223FF6" w14:textId="77777777" w:rsidR="00C73962" w:rsidRPr="00AF7DB0" w:rsidRDefault="00C73962" w:rsidP="00C73962">
            <w:pPr>
              <w:pStyle w:val="Textkrper2Tabelle"/>
              <w:ind w:left="176" w:hanging="176"/>
              <w:jc w:val="center"/>
              <w:rPr>
                <w:rFonts w:cs="Arial"/>
              </w:rPr>
            </w:pPr>
            <w:r w:rsidRPr="00AF7DB0">
              <w:rPr>
                <w:rFonts w:cs="Arial"/>
              </w:rPr>
              <w:t>Number</w:t>
            </w:r>
          </w:p>
        </w:tc>
        <w:tc>
          <w:tcPr>
            <w:tcW w:w="993" w:type="dxa"/>
            <w:shd w:val="clear" w:color="auto" w:fill="CCFFFF"/>
          </w:tcPr>
          <w:p w14:paraId="68FC7A82" w14:textId="5710645C" w:rsidR="00C73962" w:rsidRPr="00AF7DB0" w:rsidRDefault="00AE5395" w:rsidP="006D116E">
            <w:pPr>
              <w:pStyle w:val="Textkrper2Tabelle"/>
              <w:jc w:val="center"/>
              <w:rPr>
                <w:rFonts w:cs="Arial"/>
              </w:rPr>
            </w:pPr>
            <w:r>
              <w:rPr>
                <w:rFonts w:cs="Arial"/>
              </w:rPr>
              <w:t xml:space="preserve">% </w:t>
            </w:r>
            <w:proofErr w:type="gramStart"/>
            <w:r>
              <w:rPr>
                <w:rFonts w:cs="Arial"/>
              </w:rPr>
              <w:t>of</w:t>
            </w:r>
            <w:proofErr w:type="gramEnd"/>
            <w:r w:rsidRPr="00AF7DB0">
              <w:rPr>
                <w:rFonts w:cs="Arial"/>
              </w:rPr>
              <w:t xml:space="preserve"> </w:t>
            </w:r>
            <w:r>
              <w:rPr>
                <w:rFonts w:cs="Arial"/>
              </w:rPr>
              <w:t>M</w:t>
            </w:r>
          </w:p>
        </w:tc>
        <w:tc>
          <w:tcPr>
            <w:tcW w:w="1417" w:type="dxa"/>
            <w:vMerge/>
            <w:shd w:val="clear" w:color="auto" w:fill="FF9900"/>
            <w:vAlign w:val="center"/>
          </w:tcPr>
          <w:p w14:paraId="38F4CBA2" w14:textId="77777777" w:rsidR="00C73962" w:rsidRPr="00AF7DB0" w:rsidRDefault="00C73962" w:rsidP="006D116E">
            <w:pPr>
              <w:pStyle w:val="Textkrper2Tabelle"/>
              <w:jc w:val="center"/>
              <w:rPr>
                <w:rFonts w:cs="Arial"/>
              </w:rPr>
            </w:pPr>
          </w:p>
        </w:tc>
      </w:tr>
      <w:tr w:rsidR="00C73962" w:rsidRPr="00AF7DB0" w14:paraId="35C44906" w14:textId="1DA1F8BE" w:rsidTr="00C73962">
        <w:trPr>
          <w:trHeight w:val="559"/>
        </w:trPr>
        <w:tc>
          <w:tcPr>
            <w:tcW w:w="2943" w:type="dxa"/>
            <w:vAlign w:val="center"/>
          </w:tcPr>
          <w:p w14:paraId="1A80C9A0" w14:textId="329C11FF" w:rsidR="006D116E" w:rsidRPr="00AF7DB0" w:rsidRDefault="006D116E" w:rsidP="00DF7D35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Counsellors / assessor</w:t>
            </w:r>
            <w:r w:rsidRPr="00AF7DB0">
              <w:rPr>
                <w:rFonts w:cs="Arial"/>
              </w:rPr>
              <w:t>s</w:t>
            </w:r>
            <w:r w:rsidR="00C73962">
              <w:rPr>
                <w:rFonts w:cs="Arial"/>
              </w:rPr>
              <w:t xml:space="preserve"> employed</w:t>
            </w:r>
          </w:p>
        </w:tc>
        <w:tc>
          <w:tcPr>
            <w:tcW w:w="1134" w:type="dxa"/>
            <w:vAlign w:val="center"/>
          </w:tcPr>
          <w:p w14:paraId="59C3AE41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4300D71E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12497C22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993" w:type="dxa"/>
            <w:vAlign w:val="center"/>
          </w:tcPr>
          <w:p w14:paraId="282BDCD9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17" w:type="dxa"/>
          </w:tcPr>
          <w:p w14:paraId="69D048B1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C73962" w:rsidRPr="00AF7DB0" w14:paraId="26332142" w14:textId="77777777" w:rsidTr="00C73962">
        <w:trPr>
          <w:trHeight w:val="559"/>
        </w:trPr>
        <w:tc>
          <w:tcPr>
            <w:tcW w:w="2943" w:type="dxa"/>
            <w:vAlign w:val="center"/>
          </w:tcPr>
          <w:p w14:paraId="417E326D" w14:textId="403C4ACE" w:rsidR="00C73962" w:rsidRPr="00AF7DB0" w:rsidRDefault="00C73962" w:rsidP="00DF7D35">
            <w:pPr>
              <w:pStyle w:val="Textkrper2Tabelle"/>
              <w:rPr>
                <w:rFonts w:cs="Arial"/>
              </w:rPr>
            </w:pPr>
            <w:r>
              <w:rPr>
                <w:rFonts w:cs="Arial"/>
              </w:rPr>
              <w:t>Counsellors / assessor</w:t>
            </w:r>
            <w:r w:rsidRPr="00AF7DB0">
              <w:rPr>
                <w:rFonts w:cs="Arial"/>
              </w:rPr>
              <w:t>s</w:t>
            </w:r>
            <w:r>
              <w:rPr>
                <w:rFonts w:cs="Arial"/>
              </w:rPr>
              <w:t xml:space="preserve"> employed free-lance</w:t>
            </w:r>
          </w:p>
        </w:tc>
        <w:tc>
          <w:tcPr>
            <w:tcW w:w="1134" w:type="dxa"/>
            <w:vAlign w:val="center"/>
          </w:tcPr>
          <w:p w14:paraId="216165CD" w14:textId="77777777" w:rsidR="00C73962" w:rsidRPr="00AF7DB0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08B3A06" w14:textId="77777777" w:rsidR="00C73962" w:rsidRPr="00AF7DB0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683DB5C5" w14:textId="77777777" w:rsidR="00C73962" w:rsidRPr="00AF7DB0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993" w:type="dxa"/>
            <w:vAlign w:val="center"/>
          </w:tcPr>
          <w:p w14:paraId="22732C3F" w14:textId="77777777" w:rsidR="00C73962" w:rsidRPr="00AF7DB0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17" w:type="dxa"/>
          </w:tcPr>
          <w:p w14:paraId="37753305" w14:textId="77777777" w:rsidR="00C73962" w:rsidRPr="00AF7DB0" w:rsidRDefault="00C73962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  <w:tr w:rsidR="00C73962" w:rsidRPr="00AF7DB0" w14:paraId="303D8FA5" w14:textId="7681ACED" w:rsidTr="00C73962">
        <w:trPr>
          <w:trHeight w:val="559"/>
        </w:trPr>
        <w:tc>
          <w:tcPr>
            <w:tcW w:w="2943" w:type="dxa"/>
            <w:vAlign w:val="center"/>
          </w:tcPr>
          <w:p w14:paraId="46323D00" w14:textId="77777777" w:rsidR="006D116E" w:rsidRPr="00AF7DB0" w:rsidRDefault="006D116E" w:rsidP="00DF7D35">
            <w:pPr>
              <w:pStyle w:val="Textkrper2Tabelle"/>
              <w:rPr>
                <w:rFonts w:cs="Arial"/>
              </w:rPr>
            </w:pPr>
            <w:r w:rsidRPr="00AF7DB0">
              <w:rPr>
                <w:rFonts w:cs="Arial"/>
              </w:rPr>
              <w:t>Administrative staff</w:t>
            </w:r>
          </w:p>
        </w:tc>
        <w:tc>
          <w:tcPr>
            <w:tcW w:w="1134" w:type="dxa"/>
            <w:vAlign w:val="center"/>
          </w:tcPr>
          <w:p w14:paraId="105B1054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108E2C80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134" w:type="dxa"/>
            <w:vAlign w:val="center"/>
          </w:tcPr>
          <w:p w14:paraId="394DF701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993" w:type="dxa"/>
            <w:vAlign w:val="center"/>
          </w:tcPr>
          <w:p w14:paraId="7F09A64B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  <w:tc>
          <w:tcPr>
            <w:tcW w:w="1417" w:type="dxa"/>
          </w:tcPr>
          <w:p w14:paraId="67D3FF40" w14:textId="77777777" w:rsidR="006D116E" w:rsidRPr="00AF7DB0" w:rsidRDefault="006D116E" w:rsidP="00AF7DB0">
            <w:pPr>
              <w:pStyle w:val="Textkrper2Tabelle"/>
              <w:jc w:val="right"/>
              <w:rPr>
                <w:rFonts w:cs="Arial"/>
              </w:rPr>
            </w:pPr>
          </w:p>
        </w:tc>
      </w:tr>
    </w:tbl>
    <w:p w14:paraId="14EC7C02" w14:textId="77777777" w:rsidR="00CB0A9D" w:rsidRDefault="00CB0A9D" w:rsidP="00C73962">
      <w:pPr>
        <w:spacing w:before="120"/>
      </w:pPr>
    </w:p>
    <w:p w14:paraId="1B754D13" w14:textId="79E91BF8" w:rsidR="00C73962" w:rsidRDefault="00C73962" w:rsidP="00C73962">
      <w:pPr>
        <w:spacing w:before="120"/>
      </w:pPr>
      <w:r>
        <w:t xml:space="preserve">Comments on gender-split in </w:t>
      </w:r>
      <w:r w:rsidR="00AE5395">
        <w:t>staff</w:t>
      </w:r>
    </w:p>
    <w:p w14:paraId="7E1A9FF9" w14:textId="77777777" w:rsidR="00C73962" w:rsidRPr="00AF7DB0" w:rsidRDefault="00C73962" w:rsidP="00C73962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7"/>
      </w:tblGrid>
      <w:tr w:rsidR="00C73962" w:rsidRPr="00AF7DB0" w14:paraId="4123BA4B" w14:textId="77777777" w:rsidTr="00C73962">
        <w:trPr>
          <w:trHeight w:val="688"/>
        </w:trPr>
        <w:tc>
          <w:tcPr>
            <w:tcW w:w="9077" w:type="dxa"/>
          </w:tcPr>
          <w:p w14:paraId="5E781DFF" w14:textId="77777777" w:rsidR="00C73962" w:rsidRPr="00AF7DB0" w:rsidRDefault="00C73962" w:rsidP="00C73962">
            <w:pPr>
              <w:pStyle w:val="Textkrper2Tabelle"/>
              <w:rPr>
                <w:rFonts w:cs="Arial"/>
              </w:rPr>
            </w:pPr>
          </w:p>
        </w:tc>
      </w:tr>
    </w:tbl>
    <w:p w14:paraId="04F3861A" w14:textId="77777777" w:rsidR="00CB0A9D" w:rsidRDefault="00CB0A9D" w:rsidP="00CB0A9D">
      <w:pPr>
        <w:spacing w:before="120"/>
      </w:pPr>
    </w:p>
    <w:p w14:paraId="0B7419BB" w14:textId="77777777" w:rsidR="00CB0A9D" w:rsidRDefault="00CB0A9D">
      <w:pPr>
        <w:jc w:val="left"/>
        <w:rPr>
          <w:rFonts w:cs="Arial"/>
          <w:bCs/>
          <w:kern w:val="32"/>
          <w:sz w:val="28"/>
          <w:szCs w:val="32"/>
        </w:rPr>
      </w:pPr>
      <w:r>
        <w:br w:type="page"/>
      </w:r>
    </w:p>
    <w:p w14:paraId="449DCE45" w14:textId="0D6C3684" w:rsidR="00CB0A9D" w:rsidRPr="00367F0D" w:rsidRDefault="00CB0A9D" w:rsidP="00CB0A9D">
      <w:pPr>
        <w:pStyle w:val="berschrift1"/>
        <w:ind w:left="567"/>
        <w:rPr>
          <w:lang w:val="en-GB"/>
        </w:rPr>
      </w:pPr>
      <w:r w:rsidRPr="00367F0D">
        <w:rPr>
          <w:lang w:val="en-GB"/>
        </w:rPr>
        <w:lastRenderedPageBreak/>
        <w:t>Gender policies</w:t>
      </w:r>
    </w:p>
    <w:p w14:paraId="74FEF572" w14:textId="77777777" w:rsidR="00CB0A9D" w:rsidRPr="00367F0D" w:rsidRDefault="00CB0A9D" w:rsidP="00CB0A9D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 xml:space="preserve">Does the </w:t>
      </w:r>
      <w:r>
        <w:rPr>
          <w:rFonts w:cs="Arial"/>
        </w:rPr>
        <w:t>organisation</w:t>
      </w:r>
      <w:r w:rsidRPr="00367F0D">
        <w:rPr>
          <w:rFonts w:cs="Arial"/>
        </w:rPr>
        <w:t xml:space="preserve"> have a plan, structures and resources to promote gender equality? Are there adequate measures to put GM into practice?</w:t>
      </w:r>
    </w:p>
    <w:p w14:paraId="741B0215" w14:textId="77777777" w:rsidR="00CB0A9D" w:rsidRPr="00367F0D" w:rsidRDefault="00CB0A9D" w:rsidP="00CB0A9D">
      <w:pPr>
        <w:pStyle w:val="Textkrper1"/>
        <w:ind w:left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mostly</w:t>
      </w:r>
      <w:r w:rsidRPr="00367F0D">
        <w:rPr>
          <w:rFonts w:cs="Arial"/>
        </w:rPr>
        <w:tab/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hardly or not at all</w:t>
      </w:r>
    </w:p>
    <w:p w14:paraId="4B2BE095" w14:textId="77777777" w:rsidR="00CB0A9D" w:rsidRPr="00367F0D" w:rsidRDefault="00CB0A9D" w:rsidP="00CB0A9D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Is there equal representation of women and men in decision-making processes?</w:t>
      </w:r>
    </w:p>
    <w:p w14:paraId="6D537ED4" w14:textId="77777777" w:rsidR="00CB0A9D" w:rsidRPr="00367F0D" w:rsidRDefault="00CB0A9D" w:rsidP="00CB0A9D">
      <w:pPr>
        <w:pStyle w:val="Textkrper1"/>
        <w:ind w:left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mostly</w:t>
      </w:r>
      <w:r w:rsidRPr="00367F0D">
        <w:rPr>
          <w:rFonts w:cs="Arial"/>
        </w:rPr>
        <w:tab/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hardly or not at all</w:t>
      </w:r>
    </w:p>
    <w:p w14:paraId="37358EE4" w14:textId="77777777" w:rsidR="00CB0A9D" w:rsidRPr="00367F0D" w:rsidRDefault="00CB0A9D" w:rsidP="00CB0A9D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Is there equal representation for women and men concerning the distribution of resources such as time, education and training, or money?</w:t>
      </w:r>
    </w:p>
    <w:p w14:paraId="1CB78EAE" w14:textId="77777777" w:rsidR="00CB0A9D" w:rsidRPr="00367F0D" w:rsidRDefault="00CB0A9D" w:rsidP="00CB0A9D">
      <w:pPr>
        <w:pStyle w:val="Textkrper1"/>
        <w:ind w:left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mostly</w:t>
      </w:r>
      <w:r w:rsidRPr="00367F0D">
        <w:rPr>
          <w:rFonts w:cs="Arial"/>
        </w:rPr>
        <w:tab/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hardly or not at all</w:t>
      </w:r>
    </w:p>
    <w:p w14:paraId="48E9787C" w14:textId="77777777" w:rsidR="00CB0A9D" w:rsidRPr="00367F0D" w:rsidRDefault="00CB0A9D" w:rsidP="00CB0A9D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Is there no direct or indirect sexual discrimination?</w:t>
      </w:r>
    </w:p>
    <w:p w14:paraId="3FC00DA1" w14:textId="77777777" w:rsidR="00CB0A9D" w:rsidRPr="00367F0D" w:rsidRDefault="00CB0A9D" w:rsidP="00CB0A9D">
      <w:pPr>
        <w:pStyle w:val="Textkrper1"/>
        <w:ind w:left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mostly</w:t>
      </w:r>
      <w:r w:rsidRPr="00367F0D">
        <w:rPr>
          <w:rFonts w:cs="Arial"/>
        </w:rPr>
        <w:tab/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hardly or not at all</w:t>
      </w:r>
    </w:p>
    <w:p w14:paraId="45D7B87F" w14:textId="77777777" w:rsidR="00CB0A9D" w:rsidRPr="00367F0D" w:rsidRDefault="00CB0A9D" w:rsidP="00CB0A9D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Do women and men have equal access to facilities?</w:t>
      </w:r>
    </w:p>
    <w:p w14:paraId="7FCDC643" w14:textId="77777777" w:rsidR="00CB0A9D" w:rsidRPr="00367F0D" w:rsidRDefault="00CB0A9D" w:rsidP="00CB0A9D">
      <w:pPr>
        <w:pStyle w:val="Textkrper1"/>
        <w:ind w:left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mostly</w:t>
      </w:r>
      <w:r w:rsidRPr="00367F0D">
        <w:rPr>
          <w:rFonts w:cs="Arial"/>
        </w:rPr>
        <w:tab/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hardly or not at all</w:t>
      </w:r>
    </w:p>
    <w:p w14:paraId="143BE849" w14:textId="77777777" w:rsidR="00CB0A9D" w:rsidRPr="00367F0D" w:rsidRDefault="00CB0A9D" w:rsidP="00CB0A9D">
      <w:pPr>
        <w:pStyle w:val="Textkrper1"/>
        <w:spacing w:before="240"/>
        <w:rPr>
          <w:rFonts w:cs="Arial"/>
        </w:rPr>
      </w:pPr>
      <w:r w:rsidRPr="00367F0D">
        <w:rPr>
          <w:rFonts w:cs="Arial"/>
        </w:rPr>
        <w:t>Is childcare provided?</w:t>
      </w:r>
    </w:p>
    <w:p w14:paraId="594AFA61" w14:textId="77777777" w:rsidR="00CB0A9D" w:rsidRPr="00367F0D" w:rsidRDefault="00CB0A9D" w:rsidP="00CB0A9D">
      <w:pPr>
        <w:pStyle w:val="Textkrper1"/>
        <w:ind w:left="708"/>
        <w:rPr>
          <w:rFonts w:cs="Arial"/>
        </w:rPr>
      </w:pP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yes, mostly</w:t>
      </w:r>
      <w:r w:rsidRPr="00367F0D">
        <w:rPr>
          <w:rFonts w:cs="Arial"/>
        </w:rPr>
        <w:tab/>
      </w:r>
      <w:r w:rsidRPr="00367F0D">
        <w:rPr>
          <w:rFonts w:cs="Arial"/>
        </w:rPr>
        <w:tab/>
      </w:r>
      <w:r w:rsidRPr="00367F0D">
        <w:rPr>
          <w:rFonts w:cs="Arial"/>
          <w:b/>
        </w:rPr>
        <w:t xml:space="preserve">O </w:t>
      </w:r>
      <w:r w:rsidRPr="00367F0D">
        <w:rPr>
          <w:rFonts w:cs="Arial"/>
        </w:rPr>
        <w:t>partly</w:t>
      </w:r>
      <w:r w:rsidRPr="00367F0D">
        <w:rPr>
          <w:rFonts w:cs="Arial"/>
        </w:rPr>
        <w:tab/>
      </w:r>
      <w:r w:rsidRPr="00367F0D">
        <w:rPr>
          <w:rFonts w:cs="Arial"/>
          <w:b/>
        </w:rPr>
        <w:t>O</w:t>
      </w:r>
      <w:r w:rsidRPr="00367F0D">
        <w:rPr>
          <w:rFonts w:cs="Arial"/>
        </w:rPr>
        <w:t xml:space="preserve"> hardly or not at all</w:t>
      </w:r>
    </w:p>
    <w:p w14:paraId="7AF8024F" w14:textId="77777777" w:rsidR="00A079ED" w:rsidRDefault="00A079ED" w:rsidP="003E0FA5">
      <w:pPr>
        <w:pStyle w:val="Textkrper1"/>
        <w:rPr>
          <w:rFonts w:cs="Arial"/>
        </w:rPr>
      </w:pPr>
    </w:p>
    <w:p w14:paraId="54E6E3F1" w14:textId="27DA870E" w:rsidR="00316B49" w:rsidRDefault="00316B49" w:rsidP="00316B49">
      <w:pPr>
        <w:spacing w:before="120"/>
      </w:pPr>
      <w:r>
        <w:t>Comments on gender-policies</w:t>
      </w:r>
    </w:p>
    <w:p w14:paraId="38C36A0B" w14:textId="77777777" w:rsidR="00316B49" w:rsidRPr="00AF7DB0" w:rsidRDefault="00316B49" w:rsidP="00316B49">
      <w:pPr>
        <w:pStyle w:val="Textkrper1"/>
        <w:rPr>
          <w:rFonts w:cs="Arial"/>
        </w:rPr>
      </w:pPr>
    </w:p>
    <w:tbl>
      <w:tblPr>
        <w:tblW w:w="0" w:type="auto"/>
        <w:tblBorders>
          <w:top w:val="dotted" w:sz="4" w:space="0" w:color="auto"/>
          <w:bottom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7"/>
      </w:tblGrid>
      <w:tr w:rsidR="00316B49" w:rsidRPr="00AF7DB0" w14:paraId="046E0FBC" w14:textId="77777777" w:rsidTr="005E324F">
        <w:trPr>
          <w:trHeight w:val="688"/>
        </w:trPr>
        <w:tc>
          <w:tcPr>
            <w:tcW w:w="9077" w:type="dxa"/>
          </w:tcPr>
          <w:p w14:paraId="3BC80B80" w14:textId="77777777" w:rsidR="00316B49" w:rsidRPr="00AF7DB0" w:rsidRDefault="00316B49" w:rsidP="005E324F">
            <w:pPr>
              <w:pStyle w:val="Textkrper2Tabelle"/>
              <w:rPr>
                <w:rFonts w:cs="Arial"/>
              </w:rPr>
            </w:pPr>
          </w:p>
        </w:tc>
      </w:tr>
    </w:tbl>
    <w:p w14:paraId="0D5E57CC" w14:textId="77777777" w:rsidR="00316B49" w:rsidRDefault="00316B49" w:rsidP="00316B49">
      <w:pPr>
        <w:spacing w:before="120"/>
      </w:pPr>
    </w:p>
    <w:p w14:paraId="4F5E0CA7" w14:textId="77777777" w:rsidR="00CB0A9D" w:rsidRDefault="00CB0A9D" w:rsidP="003E0FA5">
      <w:pPr>
        <w:pStyle w:val="Textkrper1"/>
        <w:rPr>
          <w:rFonts w:cs="Arial"/>
        </w:rPr>
      </w:pPr>
    </w:p>
    <w:p w14:paraId="7421B82A" w14:textId="74051D31" w:rsidR="008A0EFB" w:rsidRDefault="00FF7CE2" w:rsidP="003E0FA5">
      <w:pPr>
        <w:pStyle w:val="Textkrper1"/>
        <w:rPr>
          <w:rFonts w:cs="Arial"/>
        </w:rPr>
      </w:pPr>
      <w:r w:rsidRPr="00AF7DB0">
        <w:rPr>
          <w:rFonts w:cs="Arial"/>
        </w:rPr>
        <w:t>Adapted from “Gender Mainstreaming in Education” – Institute of Development and Labour Law, University of Cape Town – published by Comm</w:t>
      </w:r>
      <w:r w:rsidR="00C73962">
        <w:rPr>
          <w:rFonts w:cs="Arial"/>
        </w:rPr>
        <w:t>onwealth Secretariat,</w:t>
      </w:r>
      <w:r w:rsidR="008A0EFB">
        <w:rPr>
          <w:rFonts w:cs="Arial"/>
        </w:rPr>
        <w:t xml:space="preserve"> June 1999</w:t>
      </w:r>
    </w:p>
    <w:p w14:paraId="40BDDB23" w14:textId="62DFD035" w:rsidR="00FF7CE2" w:rsidRPr="00AF7DB0" w:rsidRDefault="008A0EFB" w:rsidP="003E0FA5">
      <w:pPr>
        <w:pStyle w:val="Textkrper1"/>
        <w:rPr>
          <w:rFonts w:cs="Arial"/>
          <w:noProof/>
          <w:szCs w:val="28"/>
        </w:rPr>
      </w:pPr>
      <w:r>
        <w:rPr>
          <w:rFonts w:cs="Arial"/>
        </w:rPr>
        <w:t xml:space="preserve">Revised by </w:t>
      </w:r>
      <w:proofErr w:type="spellStart"/>
      <w:r>
        <w:rPr>
          <w:rFonts w:cs="Arial"/>
        </w:rPr>
        <w:t>Marloes</w:t>
      </w:r>
      <w:proofErr w:type="spellEnd"/>
      <w:r>
        <w:rPr>
          <w:rFonts w:cs="Arial"/>
        </w:rPr>
        <w:t xml:space="preserve"> Smits and Maria Gutknecht-Gmeiner 2018</w:t>
      </w:r>
    </w:p>
    <w:sectPr w:rsidR="00FF7CE2" w:rsidRPr="00AF7DB0" w:rsidSect="00C6741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134" w:left="1418" w:header="709" w:footer="709" w:gutter="0"/>
      <w:pgNumType w:start="1"/>
      <w:cols w:space="708"/>
      <w:titlePg/>
      <w:docGrid w:linePitch="15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5FB181" w14:textId="77777777" w:rsidR="00C73962" w:rsidRDefault="00C73962">
      <w:r>
        <w:separator/>
      </w:r>
    </w:p>
  </w:endnote>
  <w:endnote w:type="continuationSeparator" w:id="0">
    <w:p w14:paraId="7E02EB00" w14:textId="77777777" w:rsidR="00C73962" w:rsidRDefault="00C7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ITC Officina Sans Book">
    <w:altName w:val="Helvetica Neue Bold Condense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OfficinaSans-Book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233D09" w14:textId="77777777" w:rsidR="00C73962" w:rsidDel="001D2CF2" w:rsidRDefault="00C73962" w:rsidP="00E85D1D">
    <w:pPr>
      <w:framePr w:wrap="around" w:vAnchor="text" w:hAnchor="margin" w:xAlign="right" w:y="1"/>
      <w:rPr>
        <w:del w:id="31" w:author="Erik Kaemingk" w:date="2016-11-30T12:24:00Z"/>
      </w:rPr>
    </w:pPr>
    <w:r>
      <w:fldChar w:fldCharType="begin"/>
    </w:r>
    <w:r>
      <w:instrText xml:space="preserve">PAGE  </w:instrText>
    </w:r>
    <w:r>
      <w:fldChar w:fldCharType="end"/>
    </w:r>
  </w:p>
  <w:p w14:paraId="6DE940E8" w14:textId="5CCA6C56" w:rsidR="00C73962" w:rsidRDefault="00C73962" w:rsidP="004F7875">
    <w:pPr>
      <w:ind w:right="360"/>
    </w:pPr>
    <w:ins w:id="32" w:author="Erik Kaemingk" w:date="2016-11-30T12:25:00Z">
      <w:r>
        <w:t>Candidates</w:t>
      </w:r>
    </w:ins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902426"/>
      <w:docPartObj>
        <w:docPartGallery w:val="Page Numbers (Bottom of Page)"/>
        <w:docPartUnique/>
      </w:docPartObj>
    </w:sdtPr>
    <w:sdtEndPr/>
    <w:sdtContent>
      <w:p w14:paraId="0112FE22" w14:textId="61077648" w:rsidR="00C73962" w:rsidRDefault="00C7396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A45" w:rsidRPr="00D23A45">
          <w:rPr>
            <w:noProof/>
            <w:lang w:val="nl-NL"/>
          </w:rPr>
          <w:t>8</w:t>
        </w:r>
        <w:r>
          <w:fldChar w:fldCharType="end"/>
        </w:r>
      </w:p>
    </w:sdtContent>
  </w:sdt>
  <w:p w14:paraId="694E6A17" w14:textId="502C7310" w:rsidR="00C73962" w:rsidRPr="00A079ED" w:rsidRDefault="0049132C" w:rsidP="0049132C">
    <w:pPr>
      <w:pStyle w:val="Fuzeile"/>
      <w:rPr>
        <w:sz w:val="20"/>
      </w:rPr>
    </w:pPr>
    <w:r w:rsidRPr="00CA2F87">
      <w:rPr>
        <w:kern w:val="28"/>
        <w:sz w:val="20"/>
      </w:rPr>
      <w:t>Peer Review VNFIL Toolbox</w: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51008" w14:textId="33B69998" w:rsidR="00C73962" w:rsidRDefault="00C7396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F670FF" w14:textId="77777777" w:rsidR="00C73962" w:rsidRDefault="00C73962">
      <w:bookmarkStart w:id="0" w:name="_Hlk482607757"/>
      <w:bookmarkEnd w:id="0"/>
      <w:r>
        <w:separator/>
      </w:r>
    </w:p>
  </w:footnote>
  <w:footnote w:type="continuationSeparator" w:id="0">
    <w:p w14:paraId="5D37FF2E" w14:textId="77777777" w:rsidR="00C73962" w:rsidRDefault="00C7396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DE1F50" w14:textId="0ACE9D05" w:rsidR="00C73962" w:rsidRPr="009A6F4F" w:rsidRDefault="00C73962" w:rsidP="009A6F4F">
    <w:pPr>
      <w:pBdr>
        <w:bottom w:val="single" w:sz="4" w:space="1" w:color="auto"/>
      </w:pBdr>
      <w:tabs>
        <w:tab w:val="right" w:pos="9000"/>
      </w:tabs>
      <w:jc w:val="left"/>
      <w:rPr>
        <w:rFonts w:cs="Arial"/>
        <w:sz w:val="20"/>
      </w:rPr>
    </w:pPr>
    <w:r>
      <w:rPr>
        <w:rFonts w:cs="Arial"/>
        <w:sz w:val="20"/>
      </w:rPr>
      <w:t>Gender Mainstreaming Checklist</w:t>
    </w:r>
    <w:r w:rsidRPr="009A6F4F">
      <w:rPr>
        <w:rFonts w:cs="Arial"/>
        <w:sz w:val="20"/>
      </w:rPr>
      <w:tab/>
    </w:r>
    <w:r>
      <w:rPr>
        <w:rFonts w:cs="Arial"/>
        <w:noProof/>
        <w:sz w:val="20"/>
        <w:lang w:val="de-DE"/>
      </w:rPr>
      <w:drawing>
        <wp:inline distT="0" distB="0" distL="0" distR="0" wp14:anchorId="477035B4" wp14:editId="36C9222B">
          <wp:extent cx="1141730" cy="403752"/>
          <wp:effectExtent l="0" t="0" r="1270" b="3175"/>
          <wp:docPr id="1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1886" cy="4038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5E3C18" w14:textId="5A176E64" w:rsidR="00C73962" w:rsidRDefault="00C73962" w:rsidP="00AE641E">
    <w:pPr>
      <w:jc w:val="right"/>
    </w:pPr>
    <w:r>
      <w:rPr>
        <w:noProof/>
        <w:lang w:val="de-DE"/>
      </w:rPr>
      <w:drawing>
        <wp:inline distT="0" distB="0" distL="0" distR="0" wp14:anchorId="55FBFE77" wp14:editId="3F5E0A80">
          <wp:extent cx="2206858" cy="780415"/>
          <wp:effectExtent l="0" t="0" r="3175" b="6985"/>
          <wp:docPr id="4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60" cy="7805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A17ECA7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936E4E8A"/>
    <w:lvl w:ilvl="0">
      <w:start w:val="1"/>
      <w:numFmt w:val="bullet"/>
      <w:lvlText w:val=""/>
      <w:lvlJc w:val="left"/>
      <w:pPr>
        <w:tabs>
          <w:tab w:val="num" w:pos="1209"/>
        </w:tabs>
        <w:ind w:left="1209" w:hanging="360"/>
      </w:pPr>
      <w:rPr>
        <w:rFonts w:ascii="Wingdings" w:hAnsi="Wingdings" w:hint="default"/>
      </w:rPr>
    </w:lvl>
  </w:abstractNum>
  <w:abstractNum w:abstractNumId="2">
    <w:nsid w:val="FFFFFF82"/>
    <w:multiLevelType w:val="singleLevel"/>
    <w:tmpl w:val="760ACD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92CC08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4">
    <w:nsid w:val="FFFFFF88"/>
    <w:multiLevelType w:val="singleLevel"/>
    <w:tmpl w:val="F09044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FFFFFF89"/>
    <w:multiLevelType w:val="singleLevel"/>
    <w:tmpl w:val="0B82BC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99077D"/>
    <w:multiLevelType w:val="hybridMultilevel"/>
    <w:tmpl w:val="B30C8046"/>
    <w:lvl w:ilvl="0" w:tplc="04090001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C078EC"/>
    <w:multiLevelType w:val="hybridMultilevel"/>
    <w:tmpl w:val="0C22DAD2"/>
    <w:lvl w:ilvl="0" w:tplc="04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5966A6"/>
    <w:multiLevelType w:val="multilevel"/>
    <w:tmpl w:val="5FE8CA16"/>
    <w:lvl w:ilvl="0">
      <w:start w:val="1"/>
      <w:numFmt w:val="upperRoman"/>
      <w:pStyle w:val="berschrift1"/>
      <w:lvlText w:val="%1."/>
      <w:lvlJc w:val="left"/>
      <w:pPr>
        <w:tabs>
          <w:tab w:val="num" w:pos="-513"/>
        </w:tabs>
        <w:ind w:left="-513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-229"/>
        </w:tabs>
        <w:ind w:left="-229" w:hanging="851"/>
      </w:pPr>
      <w:rPr>
        <w:rFonts w:hint="default"/>
      </w:rPr>
    </w:lvl>
    <w:lvl w:ilvl="2">
      <w:start w:val="1"/>
      <w:numFmt w:val="decimal"/>
      <w:pStyle w:val="berschrift3"/>
      <w:lvlText w:val="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1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16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26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3240" w:hanging="1440"/>
      </w:pPr>
      <w:rPr>
        <w:rFonts w:hint="default"/>
      </w:rPr>
    </w:lvl>
  </w:abstractNum>
  <w:abstractNum w:abstractNumId="9">
    <w:nsid w:val="5FAA35E4"/>
    <w:multiLevelType w:val="multilevel"/>
    <w:tmpl w:val="0C07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8"/>
  </w:num>
  <w:num w:numId="8">
    <w:abstractNumId w:val="7"/>
  </w:num>
  <w:num w:numId="9">
    <w:abstractNumId w:val="6"/>
  </w:num>
  <w:num w:numId="10">
    <w:abstractNumId w:val="8"/>
  </w:num>
  <w:num w:numId="11">
    <w:abstractNumId w:val="8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8"/>
  </w:num>
  <w:num w:numId="17">
    <w:abstractNumId w:val="8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proofState w:spelling="clean" w:grammar="clean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99F"/>
    <w:rsid w:val="00003C63"/>
    <w:rsid w:val="0000685E"/>
    <w:rsid w:val="000120CB"/>
    <w:rsid w:val="000458F3"/>
    <w:rsid w:val="00075053"/>
    <w:rsid w:val="000A3639"/>
    <w:rsid w:val="000A5C00"/>
    <w:rsid w:val="000D0CF3"/>
    <w:rsid w:val="000F107C"/>
    <w:rsid w:val="000F75F3"/>
    <w:rsid w:val="00105998"/>
    <w:rsid w:val="00106ACB"/>
    <w:rsid w:val="001116E7"/>
    <w:rsid w:val="00115103"/>
    <w:rsid w:val="00150A9A"/>
    <w:rsid w:val="00151AA8"/>
    <w:rsid w:val="0015288C"/>
    <w:rsid w:val="0015399A"/>
    <w:rsid w:val="00176266"/>
    <w:rsid w:val="001805F7"/>
    <w:rsid w:val="00185539"/>
    <w:rsid w:val="00195635"/>
    <w:rsid w:val="001A0EA5"/>
    <w:rsid w:val="001B64F6"/>
    <w:rsid w:val="001C3A13"/>
    <w:rsid w:val="001C6A48"/>
    <w:rsid w:val="001D2CF2"/>
    <w:rsid w:val="001D2F0E"/>
    <w:rsid w:val="001F1153"/>
    <w:rsid w:val="001F5F2F"/>
    <w:rsid w:val="00213461"/>
    <w:rsid w:val="00222712"/>
    <w:rsid w:val="002264C3"/>
    <w:rsid w:val="00226A38"/>
    <w:rsid w:val="00241641"/>
    <w:rsid w:val="00261085"/>
    <w:rsid w:val="00264B72"/>
    <w:rsid w:val="002767B1"/>
    <w:rsid w:val="0028579F"/>
    <w:rsid w:val="002961D2"/>
    <w:rsid w:val="002B132F"/>
    <w:rsid w:val="002D7406"/>
    <w:rsid w:val="002E46FD"/>
    <w:rsid w:val="00313640"/>
    <w:rsid w:val="00316B49"/>
    <w:rsid w:val="00323DEB"/>
    <w:rsid w:val="0032782F"/>
    <w:rsid w:val="003378A3"/>
    <w:rsid w:val="00342D40"/>
    <w:rsid w:val="00353057"/>
    <w:rsid w:val="0036099F"/>
    <w:rsid w:val="00361BAD"/>
    <w:rsid w:val="00363514"/>
    <w:rsid w:val="00365FFD"/>
    <w:rsid w:val="00371710"/>
    <w:rsid w:val="0037212A"/>
    <w:rsid w:val="00386C03"/>
    <w:rsid w:val="00396FCD"/>
    <w:rsid w:val="003D0C5A"/>
    <w:rsid w:val="003D5EB5"/>
    <w:rsid w:val="003D5F09"/>
    <w:rsid w:val="003E0EFD"/>
    <w:rsid w:val="003E0FA5"/>
    <w:rsid w:val="003F08C1"/>
    <w:rsid w:val="003F24AC"/>
    <w:rsid w:val="00400EF7"/>
    <w:rsid w:val="00407733"/>
    <w:rsid w:val="00413E61"/>
    <w:rsid w:val="004352E2"/>
    <w:rsid w:val="004525A0"/>
    <w:rsid w:val="00474814"/>
    <w:rsid w:val="0048608C"/>
    <w:rsid w:val="0049132C"/>
    <w:rsid w:val="00496EDB"/>
    <w:rsid w:val="004C1C7B"/>
    <w:rsid w:val="004C4B03"/>
    <w:rsid w:val="004D56BE"/>
    <w:rsid w:val="004E1D88"/>
    <w:rsid w:val="004E4D4B"/>
    <w:rsid w:val="004F2E78"/>
    <w:rsid w:val="004F3BFF"/>
    <w:rsid w:val="004F7875"/>
    <w:rsid w:val="00503F95"/>
    <w:rsid w:val="00525D69"/>
    <w:rsid w:val="005717C3"/>
    <w:rsid w:val="00583386"/>
    <w:rsid w:val="00594012"/>
    <w:rsid w:val="00594EE6"/>
    <w:rsid w:val="005B0F52"/>
    <w:rsid w:val="005B2F83"/>
    <w:rsid w:val="005B722C"/>
    <w:rsid w:val="005C1403"/>
    <w:rsid w:val="00634F06"/>
    <w:rsid w:val="0066273C"/>
    <w:rsid w:val="00672DC7"/>
    <w:rsid w:val="0067755D"/>
    <w:rsid w:val="0069013D"/>
    <w:rsid w:val="00690F08"/>
    <w:rsid w:val="00695707"/>
    <w:rsid w:val="00696876"/>
    <w:rsid w:val="006A3C40"/>
    <w:rsid w:val="006B0895"/>
    <w:rsid w:val="006B7A73"/>
    <w:rsid w:val="006D116E"/>
    <w:rsid w:val="006D28CE"/>
    <w:rsid w:val="006F0B5B"/>
    <w:rsid w:val="006F2BDC"/>
    <w:rsid w:val="006F7D4E"/>
    <w:rsid w:val="00715620"/>
    <w:rsid w:val="00724F8A"/>
    <w:rsid w:val="00726A7D"/>
    <w:rsid w:val="00731B2A"/>
    <w:rsid w:val="0073416A"/>
    <w:rsid w:val="00755A58"/>
    <w:rsid w:val="00766191"/>
    <w:rsid w:val="007672F0"/>
    <w:rsid w:val="007B020F"/>
    <w:rsid w:val="007B6A34"/>
    <w:rsid w:val="007D1EFA"/>
    <w:rsid w:val="007D66B7"/>
    <w:rsid w:val="007D7C05"/>
    <w:rsid w:val="008100E2"/>
    <w:rsid w:val="00821593"/>
    <w:rsid w:val="00843E45"/>
    <w:rsid w:val="00850317"/>
    <w:rsid w:val="00856806"/>
    <w:rsid w:val="0085750B"/>
    <w:rsid w:val="008742D7"/>
    <w:rsid w:val="008929D6"/>
    <w:rsid w:val="00892B36"/>
    <w:rsid w:val="008938FA"/>
    <w:rsid w:val="00893959"/>
    <w:rsid w:val="0089399F"/>
    <w:rsid w:val="008A0EFB"/>
    <w:rsid w:val="008A52D0"/>
    <w:rsid w:val="008B120F"/>
    <w:rsid w:val="008B49E8"/>
    <w:rsid w:val="008C39CA"/>
    <w:rsid w:val="008C7714"/>
    <w:rsid w:val="008D267E"/>
    <w:rsid w:val="008D2940"/>
    <w:rsid w:val="008D5EEF"/>
    <w:rsid w:val="008D701D"/>
    <w:rsid w:val="008F4CF3"/>
    <w:rsid w:val="009318DA"/>
    <w:rsid w:val="009329A4"/>
    <w:rsid w:val="009362B5"/>
    <w:rsid w:val="00951E11"/>
    <w:rsid w:val="00970A4A"/>
    <w:rsid w:val="00984C7A"/>
    <w:rsid w:val="00995B0D"/>
    <w:rsid w:val="00996A71"/>
    <w:rsid w:val="009A6F4F"/>
    <w:rsid w:val="009B551B"/>
    <w:rsid w:val="009B6CFD"/>
    <w:rsid w:val="00A0506D"/>
    <w:rsid w:val="00A079ED"/>
    <w:rsid w:val="00A60C97"/>
    <w:rsid w:val="00A666D0"/>
    <w:rsid w:val="00A76552"/>
    <w:rsid w:val="00A85D93"/>
    <w:rsid w:val="00AA331A"/>
    <w:rsid w:val="00AA720D"/>
    <w:rsid w:val="00AB68C0"/>
    <w:rsid w:val="00AC2434"/>
    <w:rsid w:val="00AC3FA8"/>
    <w:rsid w:val="00AE239A"/>
    <w:rsid w:val="00AE5395"/>
    <w:rsid w:val="00AE641E"/>
    <w:rsid w:val="00AF7DB0"/>
    <w:rsid w:val="00B04E67"/>
    <w:rsid w:val="00B12155"/>
    <w:rsid w:val="00B35E07"/>
    <w:rsid w:val="00B53893"/>
    <w:rsid w:val="00B564A3"/>
    <w:rsid w:val="00B644C8"/>
    <w:rsid w:val="00B76A8A"/>
    <w:rsid w:val="00B85F5A"/>
    <w:rsid w:val="00B879ED"/>
    <w:rsid w:val="00B90504"/>
    <w:rsid w:val="00B97DCD"/>
    <w:rsid w:val="00BA3277"/>
    <w:rsid w:val="00BB0879"/>
    <w:rsid w:val="00BB2C4C"/>
    <w:rsid w:val="00BD4915"/>
    <w:rsid w:val="00BD57CB"/>
    <w:rsid w:val="00BE5A55"/>
    <w:rsid w:val="00BF0A70"/>
    <w:rsid w:val="00C03B09"/>
    <w:rsid w:val="00C2109E"/>
    <w:rsid w:val="00C4139F"/>
    <w:rsid w:val="00C648F7"/>
    <w:rsid w:val="00C67281"/>
    <w:rsid w:val="00C6741A"/>
    <w:rsid w:val="00C73962"/>
    <w:rsid w:val="00C83CE2"/>
    <w:rsid w:val="00C91092"/>
    <w:rsid w:val="00C97E4E"/>
    <w:rsid w:val="00CB0A9D"/>
    <w:rsid w:val="00CC033D"/>
    <w:rsid w:val="00CD5717"/>
    <w:rsid w:val="00CE185A"/>
    <w:rsid w:val="00CE5062"/>
    <w:rsid w:val="00D13281"/>
    <w:rsid w:val="00D23A45"/>
    <w:rsid w:val="00D2494E"/>
    <w:rsid w:val="00D304CD"/>
    <w:rsid w:val="00D3435C"/>
    <w:rsid w:val="00D4361F"/>
    <w:rsid w:val="00D47407"/>
    <w:rsid w:val="00D50541"/>
    <w:rsid w:val="00D621B8"/>
    <w:rsid w:val="00D7247B"/>
    <w:rsid w:val="00D83558"/>
    <w:rsid w:val="00D8610F"/>
    <w:rsid w:val="00D92163"/>
    <w:rsid w:val="00DC057B"/>
    <w:rsid w:val="00DC4F9E"/>
    <w:rsid w:val="00DD0A50"/>
    <w:rsid w:val="00DD36FD"/>
    <w:rsid w:val="00DD6B7A"/>
    <w:rsid w:val="00DF14C0"/>
    <w:rsid w:val="00DF3CF5"/>
    <w:rsid w:val="00DF785C"/>
    <w:rsid w:val="00DF7D35"/>
    <w:rsid w:val="00E16E3A"/>
    <w:rsid w:val="00E21455"/>
    <w:rsid w:val="00E2237A"/>
    <w:rsid w:val="00E2629A"/>
    <w:rsid w:val="00E418D7"/>
    <w:rsid w:val="00E55833"/>
    <w:rsid w:val="00E64D24"/>
    <w:rsid w:val="00E67F41"/>
    <w:rsid w:val="00E728FB"/>
    <w:rsid w:val="00E833EC"/>
    <w:rsid w:val="00E85D1D"/>
    <w:rsid w:val="00E91B1C"/>
    <w:rsid w:val="00E96BD5"/>
    <w:rsid w:val="00EA23AD"/>
    <w:rsid w:val="00EA442C"/>
    <w:rsid w:val="00EB0329"/>
    <w:rsid w:val="00EE42E4"/>
    <w:rsid w:val="00EF5962"/>
    <w:rsid w:val="00F014B3"/>
    <w:rsid w:val="00F110B8"/>
    <w:rsid w:val="00F14462"/>
    <w:rsid w:val="00F37D39"/>
    <w:rsid w:val="00F41131"/>
    <w:rsid w:val="00F445F7"/>
    <w:rsid w:val="00F50148"/>
    <w:rsid w:val="00F54A38"/>
    <w:rsid w:val="00F63A92"/>
    <w:rsid w:val="00F81AB0"/>
    <w:rsid w:val="00F84D54"/>
    <w:rsid w:val="00F93B9D"/>
    <w:rsid w:val="00FA2C14"/>
    <w:rsid w:val="00FD152C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C943B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3A45"/>
    <w:pPr>
      <w:jc w:val="both"/>
    </w:pPr>
    <w:rPr>
      <w:rFonts w:ascii="Calibri" w:hAnsi="Calibri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AF7DB0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AF7DB0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AF7DB0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fzeile">
    <w:name w:val="header"/>
    <w:basedOn w:val="Standard"/>
    <w:link w:val="KopfzeileZeichen"/>
    <w:uiPriority w:val="99"/>
    <w:rsid w:val="009A6F4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uiPriority w:val="99"/>
    <w:rsid w:val="009A6F4F"/>
    <w:pPr>
      <w:tabs>
        <w:tab w:val="center" w:pos="4536"/>
        <w:tab w:val="right" w:pos="9072"/>
      </w:tabs>
    </w:p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Textkrper"/>
    <w:next w:val="Textkrper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Textkrper"/>
    <w:next w:val="Textkrper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Standard"/>
    <w:rsid w:val="002B132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2B132F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2B132F"/>
    <w:rPr>
      <w:rFonts w:ascii="Arial" w:hAnsi="Arial"/>
      <w:sz w:val="22"/>
      <w:lang w:val="en-GB" w:eastAsia="de-DE"/>
    </w:rPr>
  </w:style>
  <w:style w:type="paragraph" w:styleId="Bearbeitung">
    <w:name w:val="Revision"/>
    <w:hidden/>
    <w:uiPriority w:val="99"/>
    <w:semiHidden/>
    <w:rsid w:val="00F93B9D"/>
    <w:rPr>
      <w:rFonts w:ascii="Arial" w:hAnsi="Arial"/>
      <w:sz w:val="22"/>
      <w:lang w:val="en-GB" w:eastAsia="de-D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23A45"/>
    <w:pPr>
      <w:jc w:val="both"/>
    </w:pPr>
    <w:rPr>
      <w:rFonts w:ascii="Calibri" w:hAnsi="Calibri"/>
      <w:sz w:val="22"/>
      <w:lang w:val="en-GB" w:eastAsia="de-DE"/>
    </w:rPr>
  </w:style>
  <w:style w:type="paragraph" w:styleId="berschrift1">
    <w:name w:val="heading 1"/>
    <w:basedOn w:val="Standard"/>
    <w:next w:val="Standard"/>
    <w:qFormat/>
    <w:rsid w:val="00AF7DB0"/>
    <w:pPr>
      <w:keepNext/>
      <w:numPr>
        <w:numId w:val="7"/>
      </w:numPr>
      <w:tabs>
        <w:tab w:val="left" w:pos="567"/>
      </w:tabs>
      <w:spacing w:before="360" w:after="120"/>
      <w:jc w:val="left"/>
      <w:outlineLvl w:val="0"/>
    </w:pPr>
    <w:rPr>
      <w:rFonts w:cs="Arial"/>
      <w:bCs/>
      <w:kern w:val="32"/>
      <w:sz w:val="28"/>
      <w:szCs w:val="32"/>
      <w:lang w:val="de-DE"/>
    </w:rPr>
  </w:style>
  <w:style w:type="paragraph" w:styleId="berschrift2">
    <w:name w:val="heading 2"/>
    <w:basedOn w:val="Standard"/>
    <w:next w:val="Standard"/>
    <w:link w:val="berschrift2Zeichen"/>
    <w:qFormat/>
    <w:rsid w:val="00731B2A"/>
    <w:pPr>
      <w:keepNext/>
      <w:tabs>
        <w:tab w:val="left" w:pos="851"/>
      </w:tabs>
      <w:spacing w:before="240" w:after="60"/>
      <w:jc w:val="left"/>
      <w:outlineLvl w:val="1"/>
    </w:pPr>
    <w:rPr>
      <w:rFonts w:cs="Arial"/>
      <w:b/>
      <w:bCs/>
      <w:iCs/>
      <w:sz w:val="36"/>
      <w:lang w:val="de-DE"/>
    </w:rPr>
  </w:style>
  <w:style w:type="paragraph" w:styleId="berschrift3">
    <w:name w:val="heading 3"/>
    <w:basedOn w:val="Standard"/>
    <w:next w:val="Standard"/>
    <w:qFormat/>
    <w:rsid w:val="00AF7DB0"/>
    <w:pPr>
      <w:keepNext/>
      <w:numPr>
        <w:ilvl w:val="2"/>
        <w:numId w:val="7"/>
      </w:numPr>
      <w:spacing w:before="240" w:after="60"/>
      <w:jc w:val="left"/>
      <w:outlineLvl w:val="2"/>
    </w:pPr>
    <w:rPr>
      <w:rFonts w:cs="Arial"/>
      <w:b/>
      <w:bCs/>
      <w:sz w:val="24"/>
      <w:szCs w:val="26"/>
    </w:rPr>
  </w:style>
  <w:style w:type="paragraph" w:styleId="berschrift4">
    <w:name w:val="heading 4"/>
    <w:basedOn w:val="Standard"/>
    <w:next w:val="Standard"/>
    <w:qFormat/>
    <w:rsid w:val="00AF7DB0"/>
    <w:pPr>
      <w:keepNext/>
      <w:numPr>
        <w:ilvl w:val="3"/>
        <w:numId w:val="7"/>
      </w:numPr>
      <w:spacing w:before="240" w:after="60"/>
      <w:jc w:val="left"/>
      <w:outlineLvl w:val="3"/>
    </w:pPr>
  </w:style>
  <w:style w:type="paragraph" w:styleId="berschrift5">
    <w:name w:val="heading 5"/>
    <w:basedOn w:val="Standard"/>
    <w:next w:val="Standard"/>
    <w:qFormat/>
    <w:rsid w:val="00FF7CE2"/>
    <w:pPr>
      <w:keepNext/>
      <w:tabs>
        <w:tab w:val="num" w:pos="1008"/>
      </w:tabs>
      <w:ind w:left="1008" w:hanging="1008"/>
      <w:jc w:val="center"/>
      <w:outlineLvl w:val="4"/>
    </w:pPr>
    <w:rPr>
      <w:b/>
      <w:snapToGrid w:val="0"/>
      <w:color w:val="000000"/>
      <w:sz w:val="20"/>
    </w:rPr>
  </w:style>
  <w:style w:type="paragraph" w:styleId="berschrift6">
    <w:name w:val="heading 6"/>
    <w:basedOn w:val="Standard"/>
    <w:next w:val="Standard"/>
    <w:qFormat/>
    <w:rsid w:val="00FF7CE2"/>
    <w:pPr>
      <w:keepNext/>
      <w:tabs>
        <w:tab w:val="num" w:pos="1152"/>
      </w:tabs>
      <w:ind w:left="1152" w:hanging="1152"/>
      <w:outlineLvl w:val="5"/>
    </w:pPr>
    <w:rPr>
      <w:i/>
      <w:sz w:val="18"/>
    </w:rPr>
  </w:style>
  <w:style w:type="paragraph" w:styleId="berschrift7">
    <w:name w:val="heading 7"/>
    <w:basedOn w:val="Standard"/>
    <w:next w:val="Standard"/>
    <w:qFormat/>
    <w:rsid w:val="00FF7CE2"/>
    <w:pPr>
      <w:keepNext/>
      <w:tabs>
        <w:tab w:val="num" w:pos="1296"/>
      </w:tabs>
      <w:spacing w:before="40" w:after="40"/>
      <w:ind w:left="1296" w:hanging="1296"/>
      <w:jc w:val="center"/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FF7CE2"/>
    <w:pPr>
      <w:keepNext/>
      <w:tabs>
        <w:tab w:val="num" w:pos="1440"/>
      </w:tabs>
      <w:spacing w:before="40" w:after="40"/>
      <w:ind w:left="1440" w:hanging="1440"/>
      <w:outlineLvl w:val="7"/>
    </w:pPr>
    <w:rPr>
      <w:b/>
    </w:rPr>
  </w:style>
  <w:style w:type="paragraph" w:styleId="berschrift9">
    <w:name w:val="heading 9"/>
    <w:basedOn w:val="Standard"/>
    <w:next w:val="Standard"/>
    <w:qFormat/>
    <w:rsid w:val="00FF7CE2"/>
    <w:pPr>
      <w:keepNext/>
      <w:tabs>
        <w:tab w:val="num" w:pos="1584"/>
      </w:tabs>
      <w:ind w:left="1584" w:hanging="1584"/>
      <w:jc w:val="right"/>
      <w:outlineLvl w:val="8"/>
    </w:pPr>
    <w:rPr>
      <w:rFonts w:ascii="ITC Officina Sans Book" w:hAnsi="ITC Officina Sans Book"/>
      <w:sz w:val="28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eichen">
    <w:name w:val="Überschrift 2 Zeichen"/>
    <w:link w:val="berschrift2"/>
    <w:rsid w:val="00731B2A"/>
    <w:rPr>
      <w:rFonts w:ascii="Arial" w:hAnsi="Arial" w:cs="Arial"/>
      <w:b/>
      <w:bCs/>
      <w:iCs/>
      <w:sz w:val="36"/>
      <w:lang w:val="de-DE" w:eastAsia="de-DE" w:bidi="ar-SA"/>
    </w:rPr>
  </w:style>
  <w:style w:type="paragraph" w:customStyle="1" w:styleId="ZchnZchnCharZchnZchnCharZchnZchn">
    <w:name w:val="Zchn Zchn Char Zchn Zchn Char Zchn Zchn"/>
    <w:basedOn w:val="Standard"/>
    <w:rsid w:val="001805F7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paragraph" w:styleId="Kopfzeile">
    <w:name w:val="header"/>
    <w:basedOn w:val="Standard"/>
    <w:link w:val="KopfzeileZeichen"/>
    <w:uiPriority w:val="99"/>
    <w:rsid w:val="009A6F4F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eichen"/>
    <w:uiPriority w:val="99"/>
    <w:rsid w:val="009A6F4F"/>
    <w:pPr>
      <w:tabs>
        <w:tab w:val="center" w:pos="4536"/>
        <w:tab w:val="right" w:pos="9072"/>
      </w:tabs>
    </w:pPr>
  </w:style>
  <w:style w:type="paragraph" w:styleId="Textkrper">
    <w:name w:val="Body Text"/>
    <w:aliases w:val="Text normal"/>
    <w:basedOn w:val="Standard"/>
    <w:pPr>
      <w:spacing w:before="120"/>
    </w:pPr>
    <w:rPr>
      <w:i/>
    </w:rPr>
  </w:style>
  <w:style w:type="paragraph" w:styleId="Titel">
    <w:name w:val="Title"/>
    <w:basedOn w:val="Standard"/>
    <w:qFormat/>
    <w:pPr>
      <w:spacing w:before="240" w:after="60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extkrper1Char">
    <w:name w:val="Textkörper 1 Char"/>
    <w:link w:val="Textkrper1"/>
    <w:rsid w:val="00AA720D"/>
    <w:rPr>
      <w:rFonts w:ascii="ITC Officina Sans Book" w:hAnsi="ITC Officina Sans Book"/>
      <w:sz w:val="22"/>
      <w:szCs w:val="22"/>
      <w:lang w:val="en-GB" w:eastAsia="de-DE" w:bidi="ar-SA"/>
    </w:rPr>
  </w:style>
  <w:style w:type="paragraph" w:customStyle="1" w:styleId="Textkrper1">
    <w:name w:val="Textkörper 1"/>
    <w:basedOn w:val="Standard"/>
    <w:link w:val="Textkrper1Char"/>
    <w:rsid w:val="003E0FA5"/>
    <w:pPr>
      <w:spacing w:before="120"/>
    </w:pPr>
    <w:rPr>
      <w:szCs w:val="22"/>
    </w:rPr>
  </w:style>
  <w:style w:type="paragraph" w:styleId="Untertitel">
    <w:name w:val="Subtitle"/>
    <w:basedOn w:val="Standard"/>
    <w:qFormat/>
    <w:pPr>
      <w:spacing w:after="60"/>
      <w:jc w:val="center"/>
      <w:outlineLvl w:val="1"/>
    </w:pPr>
    <w:rPr>
      <w:rFonts w:cs="Arial"/>
    </w:rPr>
  </w:style>
  <w:style w:type="paragraph" w:styleId="Textkrpereinzug2">
    <w:name w:val="Body Text Indent 2"/>
    <w:basedOn w:val="Standard"/>
    <w:pPr>
      <w:ind w:left="284"/>
    </w:pPr>
    <w:rPr>
      <w:sz w:val="20"/>
    </w:rPr>
  </w:style>
  <w:style w:type="paragraph" w:styleId="Funotentext">
    <w:name w:val="footnote text"/>
    <w:basedOn w:val="Standard"/>
    <w:semiHidden/>
    <w:rsid w:val="00D8610F"/>
  </w:style>
  <w:style w:type="character" w:styleId="Funotenzeichen">
    <w:name w:val="footnote reference"/>
    <w:semiHidden/>
    <w:rsid w:val="00FF7CE2"/>
    <w:rPr>
      <w:rFonts w:ascii="OfficinaSans-Book" w:hAnsi="OfficinaSans-Book"/>
      <w:dstrike w:val="0"/>
      <w:vertAlign w:val="superscript"/>
      <w:lang w:val="en-GB"/>
    </w:rPr>
  </w:style>
  <w:style w:type="paragraph" w:styleId="Verzeichnis4">
    <w:name w:val="toc 4"/>
    <w:basedOn w:val="Standard"/>
    <w:next w:val="Standard"/>
    <w:autoRedefine/>
    <w:semiHidden/>
    <w:rsid w:val="00FF7CE2"/>
    <w:pPr>
      <w:ind w:left="660"/>
    </w:pPr>
    <w:rPr>
      <w:rFonts w:ascii="Times New Roman" w:hAnsi="Times New Roman"/>
      <w:szCs w:val="24"/>
    </w:rPr>
  </w:style>
  <w:style w:type="character" w:styleId="Link">
    <w:name w:val="Hyperlink"/>
    <w:rsid w:val="00AF7DB0"/>
    <w:rPr>
      <w:rFonts w:ascii="Arial" w:hAnsi="Arial"/>
      <w:color w:val="FF6600"/>
      <w:u w:val="single"/>
    </w:rPr>
  </w:style>
  <w:style w:type="paragraph" w:customStyle="1" w:styleId="TableHeading">
    <w:name w:val="Table Heading"/>
    <w:basedOn w:val="Textkrper"/>
    <w:next w:val="Textkrper"/>
    <w:rsid w:val="00FF7CE2"/>
    <w:pPr>
      <w:ind w:left="709" w:hanging="709"/>
    </w:pPr>
    <w:rPr>
      <w:rFonts w:ascii="Century Schoolbook" w:hAnsi="Century Schoolbook"/>
      <w:b/>
      <w:i w:val="0"/>
    </w:rPr>
  </w:style>
  <w:style w:type="paragraph" w:customStyle="1" w:styleId="TableSource">
    <w:name w:val="Table Source"/>
    <w:basedOn w:val="Textkrper"/>
    <w:next w:val="Textkrper"/>
    <w:rsid w:val="00FF7CE2"/>
    <w:pPr>
      <w:spacing w:before="0" w:after="120"/>
      <w:ind w:left="709" w:hanging="709"/>
    </w:pPr>
    <w:rPr>
      <w:rFonts w:ascii="Century Schoolbook" w:hAnsi="Century Schoolbook"/>
      <w:i w:val="0"/>
    </w:rPr>
  </w:style>
  <w:style w:type="paragraph" w:customStyle="1" w:styleId="Textkrper2Tabelle">
    <w:name w:val="Textkörper 2_Tabelle"/>
    <w:basedOn w:val="Textkrper1"/>
    <w:link w:val="Textkrper2TabelleChar"/>
    <w:rsid w:val="00DF7D35"/>
    <w:pPr>
      <w:jc w:val="left"/>
    </w:pPr>
  </w:style>
  <w:style w:type="character" w:customStyle="1" w:styleId="Textkrper2TabelleChar">
    <w:name w:val="Textkörper 2_Tabelle Char"/>
    <w:basedOn w:val="Textkrper1Char"/>
    <w:link w:val="Textkrper2Tabelle"/>
    <w:rsid w:val="00DF7D35"/>
    <w:rPr>
      <w:rFonts w:ascii="ITC Officina Sans Book" w:hAnsi="ITC Officina Sans Book"/>
      <w:sz w:val="22"/>
      <w:szCs w:val="22"/>
      <w:lang w:val="en-GB" w:eastAsia="de-DE" w:bidi="ar-SA"/>
    </w:rPr>
  </w:style>
  <w:style w:type="paragraph" w:styleId="Verzeichnis1">
    <w:name w:val="toc 1"/>
    <w:basedOn w:val="Standard"/>
    <w:next w:val="Standard"/>
    <w:autoRedefine/>
    <w:semiHidden/>
    <w:rsid w:val="0073416A"/>
  </w:style>
  <w:style w:type="paragraph" w:styleId="Verzeichnis2">
    <w:name w:val="toc 2"/>
    <w:basedOn w:val="Standard"/>
    <w:next w:val="Standard"/>
    <w:autoRedefine/>
    <w:semiHidden/>
    <w:rsid w:val="0073416A"/>
    <w:pPr>
      <w:ind w:left="220"/>
    </w:pPr>
  </w:style>
  <w:style w:type="paragraph" w:styleId="Verzeichnis3">
    <w:name w:val="toc 3"/>
    <w:basedOn w:val="Standard"/>
    <w:next w:val="Standard"/>
    <w:autoRedefine/>
    <w:semiHidden/>
    <w:rsid w:val="0073416A"/>
    <w:pPr>
      <w:ind w:left="440"/>
    </w:pPr>
  </w:style>
  <w:style w:type="table" w:styleId="Tabellenraster">
    <w:name w:val="Table Grid"/>
    <w:basedOn w:val="NormaleTabelle"/>
    <w:rsid w:val="00892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krper10">
    <w:name w:val="Textkörper1"/>
    <w:basedOn w:val="Standard"/>
    <w:rsid w:val="00F445F7"/>
    <w:pPr>
      <w:spacing w:before="120"/>
    </w:pPr>
    <w:rPr>
      <w:szCs w:val="22"/>
    </w:rPr>
  </w:style>
  <w:style w:type="paragraph" w:styleId="Sprechblasentext">
    <w:name w:val="Balloon Text"/>
    <w:basedOn w:val="Standard"/>
    <w:semiHidden/>
    <w:rsid w:val="00F445F7"/>
    <w:rPr>
      <w:rFonts w:ascii="Tahoma" w:hAnsi="Tahoma" w:cs="Tahoma"/>
      <w:sz w:val="16"/>
      <w:szCs w:val="16"/>
    </w:rPr>
  </w:style>
  <w:style w:type="paragraph" w:customStyle="1" w:styleId="ZchnZchnCharZchnZchnCharZchnZchn1CharZchnZchn">
    <w:name w:val="Zchn Zchn Char Zchn Zchn Char Zchn Zchn1 Char Zchn Zchn"/>
    <w:basedOn w:val="Standard"/>
    <w:rsid w:val="002B132F"/>
    <w:pPr>
      <w:spacing w:after="160" w:line="240" w:lineRule="exact"/>
      <w:jc w:val="left"/>
    </w:pPr>
    <w:rPr>
      <w:rFonts w:ascii="Tahoma" w:hAnsi="Tahoma" w:cs="Tahoma"/>
      <w:sz w:val="20"/>
      <w:lang w:val="en-US" w:eastAsia="en-US"/>
    </w:rPr>
  </w:style>
  <w:style w:type="character" w:customStyle="1" w:styleId="FuzeileZeichen">
    <w:name w:val="Fußzeile Zeichen"/>
    <w:link w:val="Fuzeile"/>
    <w:uiPriority w:val="99"/>
    <w:rsid w:val="002B132F"/>
    <w:rPr>
      <w:rFonts w:ascii="Arial" w:hAnsi="Arial"/>
      <w:sz w:val="22"/>
      <w:lang w:val="en-GB" w:eastAsia="de-DE"/>
    </w:rPr>
  </w:style>
  <w:style w:type="character" w:customStyle="1" w:styleId="KopfzeileZeichen">
    <w:name w:val="Kopfzeile Zeichen"/>
    <w:link w:val="Kopfzeile"/>
    <w:uiPriority w:val="99"/>
    <w:rsid w:val="002B132F"/>
    <w:rPr>
      <w:rFonts w:ascii="Arial" w:hAnsi="Arial"/>
      <w:sz w:val="22"/>
      <w:lang w:val="en-GB" w:eastAsia="de-DE"/>
    </w:rPr>
  </w:style>
  <w:style w:type="paragraph" w:styleId="Bearbeitung">
    <w:name w:val="Revision"/>
    <w:hidden/>
    <w:uiPriority w:val="99"/>
    <w:semiHidden/>
    <w:rsid w:val="00F93B9D"/>
    <w:rPr>
      <w:rFonts w:ascii="Arial" w:hAnsi="Arial"/>
      <w:sz w:val="22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3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3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1259</Words>
  <Characters>7934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Annex</vt:lpstr>
    </vt:vector>
  </TitlesOfParts>
  <Company/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</dc:title>
  <dc:creator>gutknecht</dc:creator>
  <cp:lastModifiedBy>Maria</cp:lastModifiedBy>
  <cp:revision>37</cp:revision>
  <cp:lastPrinted>2007-11-23T09:27:00Z</cp:lastPrinted>
  <dcterms:created xsi:type="dcterms:W3CDTF">2016-11-30T11:50:00Z</dcterms:created>
  <dcterms:modified xsi:type="dcterms:W3CDTF">2018-07-02T06:49:00Z</dcterms:modified>
</cp:coreProperties>
</file>