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DD3" w:rsidRPr="00870546" w:rsidRDefault="00750DD3" w:rsidP="00750DD3">
      <w:pPr>
        <w:pStyle w:val="Titel"/>
        <w:spacing w:before="360"/>
        <w:rPr>
          <w:lang w:val="lt-LT"/>
        </w:rPr>
      </w:pPr>
      <w:bookmarkStart w:id="1" w:name="_Toc120017044"/>
      <w:bookmarkStart w:id="2" w:name="_Toc120525216"/>
      <w:bookmarkStart w:id="3" w:name="_Toc135655478"/>
      <w:bookmarkStart w:id="4" w:name="_Toc145840999"/>
      <w:bookmarkStart w:id="5" w:name="_Toc163308351"/>
      <w:bookmarkStart w:id="6" w:name="_GoBack"/>
      <w:bookmarkEnd w:id="6"/>
      <w:r w:rsidRPr="00870546">
        <w:rPr>
          <w:lang w:val="lt-LT"/>
        </w:rPr>
        <w:t xml:space="preserve">Lyčių lygybės aspekto integravimo atmintinė </w:t>
      </w:r>
      <w:bookmarkEnd w:id="1"/>
      <w:bookmarkEnd w:id="2"/>
      <w:bookmarkEnd w:id="3"/>
      <w:bookmarkEnd w:id="4"/>
      <w:bookmarkEnd w:id="5"/>
    </w:p>
    <w:p w:rsidR="003D5EB5" w:rsidRPr="00870546" w:rsidRDefault="00750DD3" w:rsidP="00750DD3">
      <w:pPr>
        <w:spacing w:before="120"/>
        <w:rPr>
          <w:lang w:val="lt-LT"/>
        </w:rPr>
      </w:pPr>
      <w:r w:rsidRPr="00870546">
        <w:rPr>
          <w:lang w:val="lt-LT"/>
        </w:rPr>
        <w:t xml:space="preserve"> </w:t>
      </w:r>
      <w:r w:rsidR="000F75F3" w:rsidRPr="00870546">
        <w:rPr>
          <w:lang w:val="lt-LT"/>
        </w:rPr>
        <w:t>(</w:t>
      </w:r>
      <w:r w:rsidRPr="00870546">
        <w:rPr>
          <w:lang w:val="lt-LT"/>
        </w:rPr>
        <w:t>Peržiūrėta</w:t>
      </w:r>
      <w:r w:rsidR="000F75F3" w:rsidRPr="00870546">
        <w:rPr>
          <w:lang w:val="lt-LT"/>
        </w:rPr>
        <w:t xml:space="preserve"> </w:t>
      </w:r>
      <w:r w:rsidR="00D7247B" w:rsidRPr="00870546">
        <w:rPr>
          <w:lang w:val="lt-LT"/>
        </w:rPr>
        <w:t>Marloes Smit</w:t>
      </w:r>
      <w:r w:rsidR="008A0EFB" w:rsidRPr="00870546">
        <w:rPr>
          <w:lang w:val="lt-LT"/>
        </w:rPr>
        <w:t xml:space="preserve"> </w:t>
      </w:r>
      <w:r w:rsidRPr="00870546">
        <w:rPr>
          <w:lang w:val="lt-LT"/>
        </w:rPr>
        <w:t>ir</w:t>
      </w:r>
      <w:r w:rsidR="008A0EFB" w:rsidRPr="00870546">
        <w:rPr>
          <w:lang w:val="lt-LT"/>
        </w:rPr>
        <w:t xml:space="preserve"> </w:t>
      </w:r>
      <w:r w:rsidR="000F75F3" w:rsidRPr="00870546">
        <w:rPr>
          <w:lang w:val="lt-LT"/>
        </w:rPr>
        <w:t>Maria Gutknecht-Gmeiner 2018)</w:t>
      </w:r>
      <w:r w:rsidR="00A76552" w:rsidRPr="00870546">
        <w:rPr>
          <w:lang w:val="lt-LT"/>
        </w:rPr>
        <w:t xml:space="preserve"> </w:t>
      </w:r>
    </w:p>
    <w:p w:rsidR="00750DD3" w:rsidRPr="00870546" w:rsidRDefault="00750DD3" w:rsidP="00750DD3">
      <w:pPr>
        <w:pStyle w:val="Textkrper1"/>
        <w:spacing w:before="240" w:after="60"/>
        <w:rPr>
          <w:rFonts w:cs="Arial"/>
          <w:b/>
          <w:bCs/>
          <w:kern w:val="32"/>
          <w:lang w:val="lt-LT"/>
        </w:rPr>
      </w:pPr>
      <w:r w:rsidRPr="00870546">
        <w:rPr>
          <w:rFonts w:cs="Arial"/>
          <w:b/>
          <w:bCs/>
          <w:kern w:val="32"/>
          <w:lang w:val="lt-LT"/>
        </w:rPr>
        <w:t>I. Preliminari pastaba apie lyčių skirtumus VNFIL</w:t>
      </w:r>
    </w:p>
    <w:p w:rsidR="00750DD3" w:rsidRPr="00870546" w:rsidRDefault="00750DD3" w:rsidP="00750DD3">
      <w:pPr>
        <w:pStyle w:val="Textkrper1"/>
        <w:spacing w:before="240" w:after="60"/>
        <w:rPr>
          <w:rFonts w:cs="Arial"/>
          <w:bCs/>
          <w:kern w:val="32"/>
          <w:lang w:val="lt-LT"/>
        </w:rPr>
      </w:pPr>
      <w:r w:rsidRPr="00870546">
        <w:rPr>
          <w:rFonts w:cs="Arial"/>
          <w:bCs/>
          <w:kern w:val="32"/>
          <w:lang w:val="lt-LT"/>
        </w:rPr>
        <w:t>Nors bendras kompetencijų pripažinime moterų ir vyrų dalyvavimo lygis yra svarbūs rodikliai, išsamioje analizėje matyti tik svarbūs lyčių skirtumai. Daugeliu atvejų moterys ir vyrai gali būti rasti skirtingų tipų kompetencijų pripažinimo teikimo, jie turi skirtingus interesus, poreikius ir lūkesčius ir dalyvauja skirtingomis aplinkybėmis.</w:t>
      </w:r>
    </w:p>
    <w:p w:rsidR="00750DD3" w:rsidRPr="00870546" w:rsidRDefault="00750DD3" w:rsidP="00750DD3">
      <w:pPr>
        <w:pStyle w:val="Textkrper1"/>
        <w:spacing w:before="240" w:after="60"/>
        <w:rPr>
          <w:rFonts w:cs="Arial"/>
          <w:bCs/>
          <w:kern w:val="32"/>
          <w:lang w:val="lt-LT"/>
        </w:rPr>
      </w:pPr>
      <w:r w:rsidRPr="00870546">
        <w:rPr>
          <w:rFonts w:cs="Arial"/>
          <w:bCs/>
          <w:kern w:val="32"/>
          <w:lang w:val="lt-LT"/>
        </w:rPr>
        <w:t>Pateikti keletą pavyzdžių: moterys linkusios rinktis bendrąsias kvalifikacijas ir retai randamos techninėse srityse. Paprastai jie turi įveikti svarbias praktines ir socialines kliūtis (pvz., Šeimos įsipareigojimus) ir apskritai neturi tiek daug laiko, kad galėtų pasirūpinti švietimu, mokymu ar susijusia veikla. Vyrams dažniau galima rasti programose, vedančiose į (profesinę) kvalifikaciją, jie taip pat dalyvauja ilgesnės trukmės ir intensyviose programose. Paprastai jie nebus tiek suinteresuoti, pvz., užsienio kalba.</w:t>
      </w:r>
    </w:p>
    <w:p w:rsidR="00750DD3" w:rsidRPr="00870546" w:rsidRDefault="00750DD3" w:rsidP="00750DD3">
      <w:pPr>
        <w:pStyle w:val="Textkrper1"/>
        <w:spacing w:before="240" w:after="60"/>
        <w:rPr>
          <w:rFonts w:cs="Arial"/>
          <w:bCs/>
          <w:kern w:val="32"/>
          <w:lang w:val="lt-LT"/>
        </w:rPr>
      </w:pPr>
      <w:r w:rsidRPr="00870546">
        <w:rPr>
          <w:rFonts w:cs="Arial"/>
          <w:bCs/>
          <w:kern w:val="32"/>
          <w:lang w:val="lt-LT"/>
        </w:rPr>
        <w:t>Kadangi tik išskaidyta analizė parodo šiuos su lytimi susijusius dalyvavimo skirtumus, svarbu nustatyti prasmingas mokymosi pasiūlymų tipų kategorijas, kad būtų galima nustatyti atitinkamus lyčių skirtumus. Kadangi lytis yra sudėtingai susijusi su kitomis savybėmis (pvz., Kokia etninė kilmė iš to kyla ar kokie visuomenės sluoksniai), lyčių analizė taip pat turėtų būti integruojama atsižvelgiant į kitas svarbias savybes (tarpusavio ryšys).</w:t>
      </w:r>
    </w:p>
    <w:p w:rsidR="00750DD3" w:rsidRPr="00870546" w:rsidRDefault="00750DD3" w:rsidP="00750DD3">
      <w:pPr>
        <w:pStyle w:val="Textkrper1"/>
        <w:spacing w:before="240" w:after="60"/>
        <w:rPr>
          <w:rFonts w:cs="Arial"/>
          <w:b/>
          <w:bCs/>
          <w:kern w:val="32"/>
          <w:lang w:val="lt-LT"/>
        </w:rPr>
      </w:pPr>
      <w:r w:rsidRPr="00870546">
        <w:rPr>
          <w:rFonts w:cs="Arial"/>
          <w:b/>
          <w:bCs/>
          <w:kern w:val="32"/>
          <w:lang w:val="lt-LT"/>
        </w:rPr>
        <w:t xml:space="preserve">II. </w:t>
      </w:r>
      <w:r w:rsidR="004851A9" w:rsidRPr="00870546">
        <w:rPr>
          <w:rFonts w:cs="Arial"/>
          <w:b/>
          <w:bCs/>
          <w:kern w:val="32"/>
          <w:lang w:val="lt-LT"/>
        </w:rPr>
        <w:t>Kompetencijų pripažinime</w:t>
      </w:r>
      <w:r w:rsidRPr="00870546">
        <w:rPr>
          <w:rFonts w:cs="Arial"/>
          <w:b/>
          <w:bCs/>
          <w:kern w:val="32"/>
          <w:lang w:val="lt-LT"/>
        </w:rPr>
        <w:t xml:space="preserve"> teikimo ir įregistravimo rodiklių pobūdis</w:t>
      </w:r>
    </w:p>
    <w:p w:rsidR="00750DD3" w:rsidRPr="00870546" w:rsidRDefault="00750DD3" w:rsidP="00750DD3">
      <w:pPr>
        <w:pStyle w:val="Textkrper1"/>
        <w:spacing w:before="240" w:after="60"/>
        <w:rPr>
          <w:rFonts w:cs="Arial"/>
          <w:bCs/>
          <w:kern w:val="32"/>
          <w:lang w:val="lt-LT"/>
        </w:rPr>
      </w:pPr>
      <w:r w:rsidRPr="00870546">
        <w:rPr>
          <w:rFonts w:cs="Arial"/>
          <w:bCs/>
          <w:kern w:val="32"/>
          <w:lang w:val="lt-LT"/>
        </w:rPr>
        <w:t xml:space="preserve">Kokie yra </w:t>
      </w:r>
      <w:r w:rsidR="004851A9" w:rsidRPr="00870546">
        <w:rPr>
          <w:rFonts w:cs="Arial"/>
          <w:bCs/>
          <w:kern w:val="32"/>
          <w:lang w:val="lt-LT"/>
        </w:rPr>
        <w:t xml:space="preserve">kompetencijų pripažinimo </w:t>
      </w:r>
      <w:r w:rsidRPr="00870546">
        <w:rPr>
          <w:rFonts w:cs="Arial"/>
          <w:bCs/>
          <w:kern w:val="32"/>
          <w:lang w:val="lt-LT"/>
        </w:rPr>
        <w:t>moterų ir vyrų kandidatų įregistravimo duomenys?</w:t>
      </w:r>
    </w:p>
    <w:p w:rsidR="00750DD3" w:rsidRPr="00870546" w:rsidRDefault="00750DD3" w:rsidP="00750DD3">
      <w:pPr>
        <w:pStyle w:val="Textkrper1"/>
        <w:spacing w:before="240" w:after="60"/>
        <w:rPr>
          <w:rFonts w:cs="Arial"/>
          <w:bCs/>
          <w:kern w:val="32"/>
          <w:lang w:val="lt-LT"/>
        </w:rPr>
      </w:pPr>
      <w:r w:rsidRPr="00870546">
        <w:rPr>
          <w:rFonts w:cs="Arial"/>
          <w:bCs/>
          <w:kern w:val="32"/>
          <w:lang w:val="lt-LT"/>
        </w:rPr>
        <w:t>Nurodykite metus, per kuriuos duomenys buvo renkami, ir jei yra skirtingų rūšių VNFIL procedūros, jas identifikuoti ir pateikti kiekvieno registracijos duomenis, kad lyties skirtumai (daugiau) būtų matomi</w:t>
      </w:r>
    </w:p>
    <w:p w:rsidR="00185539" w:rsidRPr="00870546" w:rsidRDefault="004851A9" w:rsidP="00750DD3">
      <w:pPr>
        <w:pStyle w:val="Textkrper1"/>
        <w:spacing w:before="240" w:after="60"/>
        <w:rPr>
          <w:rFonts w:cs="Arial"/>
          <w:b/>
          <w:lang w:val="lt-LT"/>
        </w:rPr>
      </w:pPr>
      <w:r w:rsidRPr="00870546">
        <w:rPr>
          <w:rFonts w:cs="Arial"/>
          <w:b/>
          <w:lang w:val="lt-LT"/>
        </w:rPr>
        <w:t>Iš viso registarcija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185539" w:rsidRPr="00870546" w:rsidTr="00185539">
        <w:trPr>
          <w:trHeight w:val="187"/>
          <w:jc w:val="center"/>
        </w:trPr>
        <w:tc>
          <w:tcPr>
            <w:tcW w:w="954" w:type="dxa"/>
            <w:vMerge w:val="restart"/>
            <w:shd w:val="clear" w:color="auto" w:fill="99CCFF"/>
            <w:vAlign w:val="center"/>
          </w:tcPr>
          <w:p w:rsidR="00185539" w:rsidRPr="00870546" w:rsidRDefault="004851A9" w:rsidP="00185539">
            <w:pPr>
              <w:pStyle w:val="Textkrper2Tabelle"/>
              <w:jc w:val="center"/>
              <w:rPr>
                <w:rFonts w:cs="Arial"/>
                <w:lang w:val="lt-LT"/>
              </w:rPr>
            </w:pPr>
            <w:r w:rsidRPr="00870546">
              <w:rPr>
                <w:rFonts w:cs="Arial"/>
                <w:lang w:val="lt-LT"/>
              </w:rPr>
              <w:t>Metai</w:t>
            </w:r>
          </w:p>
        </w:tc>
        <w:tc>
          <w:tcPr>
            <w:tcW w:w="2866" w:type="dxa"/>
            <w:gridSpan w:val="2"/>
            <w:tcBorders>
              <w:bottom w:val="single" w:sz="4" w:space="0" w:color="auto"/>
            </w:tcBorders>
            <w:shd w:val="clear" w:color="auto" w:fill="99CCFF"/>
            <w:vAlign w:val="center"/>
          </w:tcPr>
          <w:p w:rsidR="00185539" w:rsidRPr="00870546" w:rsidRDefault="004851A9" w:rsidP="00185539">
            <w:pPr>
              <w:pStyle w:val="Textkrper2Tabelle"/>
              <w:jc w:val="center"/>
              <w:rPr>
                <w:rFonts w:cs="Arial"/>
                <w:lang w:val="lt-LT"/>
              </w:rPr>
            </w:pPr>
            <w:r w:rsidRPr="00870546">
              <w:rPr>
                <w:rFonts w:cs="Arial"/>
                <w:lang w:val="lt-LT"/>
              </w:rPr>
              <w:t>Moterys</w:t>
            </w:r>
          </w:p>
        </w:tc>
        <w:tc>
          <w:tcPr>
            <w:tcW w:w="3151" w:type="dxa"/>
            <w:gridSpan w:val="2"/>
            <w:tcBorders>
              <w:bottom w:val="single" w:sz="4" w:space="0" w:color="auto"/>
            </w:tcBorders>
            <w:shd w:val="clear" w:color="auto" w:fill="99CCFF"/>
            <w:vAlign w:val="center"/>
          </w:tcPr>
          <w:p w:rsidR="00185539" w:rsidRPr="00870546" w:rsidRDefault="004851A9" w:rsidP="00185539">
            <w:pPr>
              <w:pStyle w:val="Textkrper2Tabelle"/>
              <w:jc w:val="center"/>
              <w:rPr>
                <w:rFonts w:cs="Arial"/>
                <w:lang w:val="lt-LT"/>
              </w:rPr>
            </w:pPr>
            <w:r w:rsidRPr="00870546">
              <w:rPr>
                <w:rFonts w:cs="Arial"/>
                <w:lang w:val="lt-LT"/>
              </w:rPr>
              <w:t>Vyrai</w:t>
            </w:r>
          </w:p>
        </w:tc>
        <w:tc>
          <w:tcPr>
            <w:tcW w:w="1667" w:type="dxa"/>
            <w:vMerge w:val="restart"/>
            <w:shd w:val="clear" w:color="auto" w:fill="99CCFF"/>
            <w:vAlign w:val="center"/>
          </w:tcPr>
          <w:p w:rsidR="00185539" w:rsidRPr="00870546" w:rsidRDefault="004851A9" w:rsidP="00185539">
            <w:pPr>
              <w:pStyle w:val="Textkrper2Tabelle"/>
              <w:jc w:val="center"/>
              <w:rPr>
                <w:rFonts w:cs="Arial"/>
                <w:lang w:val="lt-LT"/>
              </w:rPr>
            </w:pPr>
            <w:r w:rsidRPr="00870546">
              <w:rPr>
                <w:rFonts w:cs="Arial"/>
                <w:lang w:val="lt-LT"/>
              </w:rPr>
              <w:t>Viso</w:t>
            </w:r>
          </w:p>
        </w:tc>
      </w:tr>
      <w:tr w:rsidR="004851A9" w:rsidRPr="00870546" w:rsidTr="00185539">
        <w:trPr>
          <w:trHeight w:val="187"/>
          <w:jc w:val="center"/>
        </w:trPr>
        <w:tc>
          <w:tcPr>
            <w:tcW w:w="954" w:type="dxa"/>
            <w:vMerge/>
            <w:shd w:val="clear" w:color="auto" w:fill="FFCC00"/>
            <w:vAlign w:val="center"/>
          </w:tcPr>
          <w:p w:rsidR="004851A9" w:rsidRPr="00870546" w:rsidRDefault="004851A9" w:rsidP="00185539">
            <w:pPr>
              <w:pStyle w:val="Textkrper2Tabelle"/>
              <w:jc w:val="center"/>
              <w:rPr>
                <w:rFonts w:cs="Arial"/>
                <w:lang w:val="lt-LT"/>
              </w:rPr>
            </w:pPr>
          </w:p>
        </w:tc>
        <w:tc>
          <w:tcPr>
            <w:tcW w:w="1592"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skaičius</w:t>
            </w:r>
          </w:p>
        </w:tc>
        <w:tc>
          <w:tcPr>
            <w:tcW w:w="1274"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w:t>
            </w:r>
          </w:p>
        </w:tc>
        <w:tc>
          <w:tcPr>
            <w:tcW w:w="1631" w:type="dxa"/>
            <w:shd w:val="clear" w:color="auto" w:fill="CCFFFF"/>
            <w:vAlign w:val="center"/>
          </w:tcPr>
          <w:p w:rsidR="004851A9" w:rsidRPr="00870546" w:rsidRDefault="004851A9" w:rsidP="00185539">
            <w:pPr>
              <w:pStyle w:val="Textkrper2Tabelle"/>
              <w:jc w:val="center"/>
              <w:rPr>
                <w:rFonts w:cs="Arial"/>
                <w:lang w:val="lt-LT"/>
              </w:rPr>
            </w:pPr>
            <w:r w:rsidRPr="00870546">
              <w:rPr>
                <w:rFonts w:cs="Arial"/>
                <w:lang w:val="lt-LT"/>
              </w:rPr>
              <w:t>skaičius</w:t>
            </w:r>
          </w:p>
        </w:tc>
        <w:tc>
          <w:tcPr>
            <w:tcW w:w="1520" w:type="dxa"/>
            <w:shd w:val="clear" w:color="auto" w:fill="CCFFFF"/>
            <w:vAlign w:val="center"/>
          </w:tcPr>
          <w:p w:rsidR="004851A9" w:rsidRPr="00870546" w:rsidRDefault="004851A9" w:rsidP="00185539">
            <w:pPr>
              <w:pStyle w:val="Textkrper2Tabelle"/>
              <w:jc w:val="center"/>
              <w:rPr>
                <w:rFonts w:cs="Arial"/>
                <w:lang w:val="lt-LT"/>
              </w:rPr>
            </w:pPr>
            <w:r w:rsidRPr="00870546">
              <w:rPr>
                <w:rFonts w:cs="Arial"/>
                <w:lang w:val="lt-LT"/>
              </w:rPr>
              <w:t>%</w:t>
            </w:r>
          </w:p>
        </w:tc>
        <w:tc>
          <w:tcPr>
            <w:tcW w:w="1667" w:type="dxa"/>
            <w:vMerge/>
            <w:shd w:val="clear" w:color="auto" w:fill="FFCC00"/>
            <w:vAlign w:val="center"/>
          </w:tcPr>
          <w:p w:rsidR="004851A9" w:rsidRPr="00870546" w:rsidRDefault="004851A9" w:rsidP="00185539">
            <w:pPr>
              <w:pStyle w:val="Textkrper2Tabelle"/>
              <w:jc w:val="center"/>
              <w:rPr>
                <w:rFonts w:cs="Arial"/>
                <w:lang w:val="lt-LT"/>
              </w:rPr>
            </w:pPr>
          </w:p>
        </w:tc>
      </w:tr>
      <w:tr w:rsidR="00185539" w:rsidRPr="00870546" w:rsidTr="00185539">
        <w:trPr>
          <w:jc w:val="center"/>
        </w:trPr>
        <w:tc>
          <w:tcPr>
            <w:tcW w:w="954" w:type="dxa"/>
            <w:vAlign w:val="center"/>
          </w:tcPr>
          <w:p w:rsidR="00185539" w:rsidRPr="00870546" w:rsidRDefault="00185539" w:rsidP="00185539">
            <w:pPr>
              <w:pStyle w:val="Textkrper2Tabelle"/>
              <w:jc w:val="right"/>
              <w:rPr>
                <w:rFonts w:cs="Arial"/>
                <w:lang w:val="lt-LT"/>
              </w:rPr>
            </w:pPr>
          </w:p>
        </w:tc>
        <w:tc>
          <w:tcPr>
            <w:tcW w:w="1592" w:type="dxa"/>
            <w:vAlign w:val="center"/>
          </w:tcPr>
          <w:p w:rsidR="00185539" w:rsidRPr="00870546" w:rsidRDefault="00185539" w:rsidP="00185539">
            <w:pPr>
              <w:pStyle w:val="Textkrper2Tabelle"/>
              <w:jc w:val="right"/>
              <w:rPr>
                <w:rFonts w:cs="Arial"/>
                <w:lang w:val="lt-LT"/>
              </w:rPr>
            </w:pPr>
          </w:p>
        </w:tc>
        <w:tc>
          <w:tcPr>
            <w:tcW w:w="1274" w:type="dxa"/>
            <w:vAlign w:val="center"/>
          </w:tcPr>
          <w:p w:rsidR="00185539" w:rsidRPr="00870546" w:rsidRDefault="00185539" w:rsidP="00185539">
            <w:pPr>
              <w:pStyle w:val="Textkrper2Tabelle"/>
              <w:jc w:val="right"/>
              <w:rPr>
                <w:rFonts w:cs="Arial"/>
                <w:lang w:val="lt-LT"/>
              </w:rPr>
            </w:pPr>
          </w:p>
        </w:tc>
        <w:tc>
          <w:tcPr>
            <w:tcW w:w="1631" w:type="dxa"/>
            <w:vAlign w:val="center"/>
          </w:tcPr>
          <w:p w:rsidR="00185539" w:rsidRPr="00870546" w:rsidRDefault="00185539" w:rsidP="00185539">
            <w:pPr>
              <w:pStyle w:val="Textkrper2Tabelle"/>
              <w:jc w:val="right"/>
              <w:rPr>
                <w:rFonts w:cs="Arial"/>
                <w:lang w:val="lt-LT"/>
              </w:rPr>
            </w:pPr>
          </w:p>
        </w:tc>
        <w:tc>
          <w:tcPr>
            <w:tcW w:w="1520" w:type="dxa"/>
            <w:vAlign w:val="center"/>
          </w:tcPr>
          <w:p w:rsidR="00185539" w:rsidRPr="00870546" w:rsidRDefault="00185539" w:rsidP="00185539">
            <w:pPr>
              <w:pStyle w:val="Textkrper2Tabelle"/>
              <w:jc w:val="right"/>
              <w:rPr>
                <w:rFonts w:cs="Arial"/>
                <w:lang w:val="lt-LT"/>
              </w:rPr>
            </w:pPr>
          </w:p>
        </w:tc>
        <w:tc>
          <w:tcPr>
            <w:tcW w:w="1667" w:type="dxa"/>
            <w:vAlign w:val="center"/>
          </w:tcPr>
          <w:p w:rsidR="00185539" w:rsidRPr="00870546" w:rsidRDefault="00185539" w:rsidP="00185539">
            <w:pPr>
              <w:pStyle w:val="Textkrper2Tabelle"/>
              <w:jc w:val="right"/>
              <w:rPr>
                <w:rFonts w:cs="Arial"/>
                <w:lang w:val="lt-LT"/>
              </w:rPr>
            </w:pPr>
          </w:p>
        </w:tc>
      </w:tr>
    </w:tbl>
    <w:p w:rsidR="00984C7A" w:rsidRPr="00870546" w:rsidRDefault="004851A9" w:rsidP="00185539">
      <w:pPr>
        <w:pStyle w:val="Textkrper1"/>
        <w:spacing w:before="240" w:after="60"/>
        <w:rPr>
          <w:rFonts w:cs="Arial"/>
          <w:b/>
          <w:lang w:val="lt-LT"/>
        </w:rPr>
      </w:pPr>
      <w:r w:rsidRPr="00870546">
        <w:rPr>
          <w:rFonts w:cs="Arial"/>
          <w:b/>
          <w:lang w:val="lt-LT"/>
        </w:rPr>
        <w:t>Registracija srityje 1</w:t>
      </w:r>
      <w:r w:rsidR="00E418D7" w:rsidRPr="00870546">
        <w:rPr>
          <w:rFonts w:cs="Arial"/>
          <w:b/>
          <w:lang w:val="lt-LT"/>
        </w:rPr>
        <w:t>: (</w:t>
      </w:r>
      <w:r w:rsidRPr="00870546">
        <w:rPr>
          <w:rFonts w:cs="Arial"/>
          <w:b/>
          <w:lang w:val="lt-LT"/>
        </w:rPr>
        <w:t>nurodykite sritį</w:t>
      </w:r>
      <w:r w:rsidR="00E418D7" w:rsidRPr="00870546">
        <w:rPr>
          <w:rFonts w:cs="Arial"/>
          <w:b/>
          <w:lang w:val="lt-LT"/>
        </w:rPr>
        <w:t>)__________________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4851A9" w:rsidRPr="00870546" w:rsidTr="00185539">
        <w:trPr>
          <w:trHeight w:val="187"/>
          <w:jc w:val="center"/>
        </w:trPr>
        <w:tc>
          <w:tcPr>
            <w:tcW w:w="954" w:type="dxa"/>
            <w:vMerge w:val="restart"/>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Metai</w:t>
            </w:r>
          </w:p>
        </w:tc>
        <w:tc>
          <w:tcPr>
            <w:tcW w:w="2866" w:type="dxa"/>
            <w:gridSpan w:val="2"/>
            <w:tcBorders>
              <w:bottom w:val="single" w:sz="4" w:space="0" w:color="auto"/>
            </w:tcBorders>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Moterys</w:t>
            </w:r>
          </w:p>
        </w:tc>
        <w:tc>
          <w:tcPr>
            <w:tcW w:w="3151" w:type="dxa"/>
            <w:gridSpan w:val="2"/>
            <w:tcBorders>
              <w:bottom w:val="single" w:sz="4" w:space="0" w:color="auto"/>
            </w:tcBorders>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Vyrai</w:t>
            </w:r>
          </w:p>
        </w:tc>
        <w:tc>
          <w:tcPr>
            <w:tcW w:w="1667" w:type="dxa"/>
            <w:vMerge w:val="restart"/>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Viso</w:t>
            </w:r>
          </w:p>
          <w:p w:rsidR="004851A9" w:rsidRPr="00870546" w:rsidRDefault="004851A9" w:rsidP="001557D7">
            <w:pPr>
              <w:pStyle w:val="Textkrper2Tabelle"/>
              <w:jc w:val="center"/>
              <w:rPr>
                <w:rFonts w:cs="Arial"/>
                <w:lang w:val="lt-LT"/>
              </w:rPr>
            </w:pPr>
          </w:p>
        </w:tc>
      </w:tr>
      <w:tr w:rsidR="004851A9" w:rsidRPr="00870546" w:rsidTr="00185539">
        <w:trPr>
          <w:trHeight w:val="187"/>
          <w:jc w:val="center"/>
        </w:trPr>
        <w:tc>
          <w:tcPr>
            <w:tcW w:w="954" w:type="dxa"/>
            <w:vMerge/>
            <w:shd w:val="clear" w:color="auto" w:fill="FFCC00"/>
            <w:vAlign w:val="center"/>
          </w:tcPr>
          <w:p w:rsidR="004851A9" w:rsidRPr="00870546" w:rsidRDefault="004851A9" w:rsidP="00E418D7">
            <w:pPr>
              <w:pStyle w:val="Textkrper2Tabelle"/>
              <w:jc w:val="center"/>
              <w:rPr>
                <w:rFonts w:cs="Arial"/>
                <w:lang w:val="lt-LT"/>
              </w:rPr>
            </w:pPr>
          </w:p>
        </w:tc>
        <w:tc>
          <w:tcPr>
            <w:tcW w:w="1592" w:type="dxa"/>
            <w:shd w:val="clear" w:color="auto" w:fill="CCFFFF"/>
            <w:vAlign w:val="center"/>
          </w:tcPr>
          <w:p w:rsidR="004851A9" w:rsidRPr="00870546" w:rsidRDefault="004851A9" w:rsidP="00E418D7">
            <w:pPr>
              <w:pStyle w:val="Textkrper2Tabelle"/>
              <w:jc w:val="center"/>
              <w:rPr>
                <w:rFonts w:cs="Arial"/>
                <w:lang w:val="lt-LT"/>
              </w:rPr>
            </w:pPr>
            <w:r w:rsidRPr="00870546">
              <w:rPr>
                <w:rFonts w:cs="Arial"/>
                <w:lang w:val="lt-LT"/>
              </w:rPr>
              <w:t>skaičius</w:t>
            </w:r>
          </w:p>
        </w:tc>
        <w:tc>
          <w:tcPr>
            <w:tcW w:w="1274" w:type="dxa"/>
            <w:shd w:val="clear" w:color="auto" w:fill="CCFFFF"/>
            <w:vAlign w:val="center"/>
          </w:tcPr>
          <w:p w:rsidR="004851A9" w:rsidRPr="00870546" w:rsidRDefault="004851A9" w:rsidP="00E418D7">
            <w:pPr>
              <w:pStyle w:val="Textkrper2Tabelle"/>
              <w:jc w:val="center"/>
              <w:rPr>
                <w:rFonts w:cs="Arial"/>
                <w:lang w:val="lt-LT"/>
              </w:rPr>
            </w:pPr>
            <w:r w:rsidRPr="00870546">
              <w:rPr>
                <w:rFonts w:cs="Arial"/>
                <w:lang w:val="lt-LT"/>
              </w:rPr>
              <w:t>%</w:t>
            </w:r>
          </w:p>
        </w:tc>
        <w:tc>
          <w:tcPr>
            <w:tcW w:w="1631" w:type="dxa"/>
            <w:shd w:val="clear" w:color="auto" w:fill="CCFFFF"/>
            <w:vAlign w:val="center"/>
          </w:tcPr>
          <w:p w:rsidR="004851A9" w:rsidRPr="00870546" w:rsidRDefault="004851A9" w:rsidP="00E418D7">
            <w:pPr>
              <w:pStyle w:val="Textkrper2Tabelle"/>
              <w:jc w:val="center"/>
              <w:rPr>
                <w:rFonts w:cs="Arial"/>
                <w:lang w:val="lt-LT"/>
              </w:rPr>
            </w:pPr>
            <w:r w:rsidRPr="00870546">
              <w:rPr>
                <w:rFonts w:cs="Arial"/>
                <w:lang w:val="lt-LT"/>
              </w:rPr>
              <w:t>skaičius</w:t>
            </w:r>
          </w:p>
        </w:tc>
        <w:tc>
          <w:tcPr>
            <w:tcW w:w="1520" w:type="dxa"/>
            <w:shd w:val="clear" w:color="auto" w:fill="CCFFFF"/>
            <w:vAlign w:val="center"/>
          </w:tcPr>
          <w:p w:rsidR="004851A9" w:rsidRPr="00870546" w:rsidRDefault="004851A9" w:rsidP="00E418D7">
            <w:pPr>
              <w:pStyle w:val="Textkrper2Tabelle"/>
              <w:jc w:val="center"/>
              <w:rPr>
                <w:rFonts w:cs="Arial"/>
                <w:lang w:val="lt-LT"/>
              </w:rPr>
            </w:pPr>
            <w:r w:rsidRPr="00870546">
              <w:rPr>
                <w:rFonts w:cs="Arial"/>
                <w:lang w:val="lt-LT"/>
              </w:rPr>
              <w:t>in %</w:t>
            </w:r>
          </w:p>
        </w:tc>
        <w:tc>
          <w:tcPr>
            <w:tcW w:w="1667" w:type="dxa"/>
            <w:vMerge/>
            <w:shd w:val="clear" w:color="auto" w:fill="FFCC00"/>
            <w:vAlign w:val="center"/>
          </w:tcPr>
          <w:p w:rsidR="004851A9" w:rsidRPr="00870546" w:rsidRDefault="004851A9" w:rsidP="00E418D7">
            <w:pPr>
              <w:pStyle w:val="Textkrper2Tabelle"/>
              <w:jc w:val="center"/>
              <w:rPr>
                <w:rFonts w:cs="Arial"/>
                <w:lang w:val="lt-LT"/>
              </w:rPr>
            </w:pPr>
          </w:p>
        </w:tc>
      </w:tr>
      <w:tr w:rsidR="004851A9" w:rsidRPr="00870546">
        <w:trPr>
          <w:jc w:val="center"/>
        </w:trPr>
        <w:tc>
          <w:tcPr>
            <w:tcW w:w="954" w:type="dxa"/>
            <w:vAlign w:val="center"/>
          </w:tcPr>
          <w:p w:rsidR="004851A9" w:rsidRPr="00870546" w:rsidRDefault="004851A9" w:rsidP="001557D7">
            <w:pPr>
              <w:pStyle w:val="Textkrper2Tabelle"/>
              <w:jc w:val="right"/>
              <w:rPr>
                <w:rFonts w:cs="Arial"/>
                <w:lang w:val="lt-LT"/>
              </w:rPr>
            </w:pPr>
          </w:p>
        </w:tc>
        <w:tc>
          <w:tcPr>
            <w:tcW w:w="1592" w:type="dxa"/>
            <w:vAlign w:val="center"/>
          </w:tcPr>
          <w:p w:rsidR="004851A9" w:rsidRPr="00870546" w:rsidRDefault="004851A9" w:rsidP="001557D7">
            <w:pPr>
              <w:pStyle w:val="Textkrper2Tabelle"/>
              <w:jc w:val="right"/>
              <w:rPr>
                <w:rFonts w:cs="Arial"/>
                <w:lang w:val="lt-LT"/>
              </w:rPr>
            </w:pPr>
          </w:p>
        </w:tc>
        <w:tc>
          <w:tcPr>
            <w:tcW w:w="1274" w:type="dxa"/>
            <w:vAlign w:val="center"/>
          </w:tcPr>
          <w:p w:rsidR="004851A9" w:rsidRPr="00870546" w:rsidRDefault="004851A9" w:rsidP="001557D7">
            <w:pPr>
              <w:pStyle w:val="Textkrper2Tabelle"/>
              <w:jc w:val="right"/>
              <w:rPr>
                <w:rFonts w:cs="Arial"/>
                <w:lang w:val="lt-LT"/>
              </w:rPr>
            </w:pPr>
          </w:p>
        </w:tc>
        <w:tc>
          <w:tcPr>
            <w:tcW w:w="1631" w:type="dxa"/>
            <w:vAlign w:val="center"/>
          </w:tcPr>
          <w:p w:rsidR="004851A9" w:rsidRPr="00870546" w:rsidRDefault="004851A9" w:rsidP="001557D7">
            <w:pPr>
              <w:pStyle w:val="Textkrper2Tabelle"/>
              <w:jc w:val="right"/>
              <w:rPr>
                <w:rFonts w:cs="Arial"/>
                <w:lang w:val="lt-LT"/>
              </w:rPr>
            </w:pPr>
          </w:p>
        </w:tc>
        <w:tc>
          <w:tcPr>
            <w:tcW w:w="1520" w:type="dxa"/>
            <w:vAlign w:val="center"/>
          </w:tcPr>
          <w:p w:rsidR="004851A9" w:rsidRPr="00870546" w:rsidRDefault="004851A9" w:rsidP="001557D7">
            <w:pPr>
              <w:pStyle w:val="Textkrper2Tabelle"/>
              <w:jc w:val="right"/>
              <w:rPr>
                <w:rFonts w:cs="Arial"/>
                <w:lang w:val="lt-LT"/>
              </w:rPr>
            </w:pPr>
          </w:p>
        </w:tc>
        <w:tc>
          <w:tcPr>
            <w:tcW w:w="1667" w:type="dxa"/>
            <w:vAlign w:val="center"/>
          </w:tcPr>
          <w:p w:rsidR="004851A9" w:rsidRPr="00870546" w:rsidRDefault="004851A9" w:rsidP="001557D7">
            <w:pPr>
              <w:pStyle w:val="Textkrper2Tabelle"/>
              <w:jc w:val="right"/>
              <w:rPr>
                <w:rFonts w:cs="Arial"/>
                <w:lang w:val="lt-LT"/>
              </w:rPr>
            </w:pPr>
          </w:p>
        </w:tc>
      </w:tr>
    </w:tbl>
    <w:p w:rsidR="004851A9" w:rsidRPr="00870546" w:rsidRDefault="004851A9" w:rsidP="004851A9">
      <w:pPr>
        <w:pStyle w:val="Textkrper1"/>
        <w:spacing w:before="240" w:after="60"/>
        <w:rPr>
          <w:rFonts w:cs="Arial"/>
          <w:b/>
          <w:lang w:val="lt-LT"/>
        </w:rPr>
      </w:pPr>
      <w:r w:rsidRPr="00870546">
        <w:rPr>
          <w:rFonts w:cs="Arial"/>
          <w:b/>
          <w:lang w:val="lt-LT"/>
        </w:rPr>
        <w:t>Registracija srityje 2: (nurodykite sritį)__________________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4851A9" w:rsidRPr="00870546" w:rsidTr="00185539">
        <w:trPr>
          <w:trHeight w:val="187"/>
          <w:jc w:val="center"/>
        </w:trPr>
        <w:tc>
          <w:tcPr>
            <w:tcW w:w="954" w:type="dxa"/>
            <w:vMerge w:val="restart"/>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Metai</w:t>
            </w:r>
          </w:p>
        </w:tc>
        <w:tc>
          <w:tcPr>
            <w:tcW w:w="2866" w:type="dxa"/>
            <w:gridSpan w:val="2"/>
            <w:tcBorders>
              <w:bottom w:val="single" w:sz="4" w:space="0" w:color="auto"/>
            </w:tcBorders>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Moterys</w:t>
            </w:r>
          </w:p>
        </w:tc>
        <w:tc>
          <w:tcPr>
            <w:tcW w:w="3151" w:type="dxa"/>
            <w:gridSpan w:val="2"/>
            <w:tcBorders>
              <w:bottom w:val="single" w:sz="4" w:space="0" w:color="auto"/>
            </w:tcBorders>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Vyrai</w:t>
            </w:r>
          </w:p>
        </w:tc>
        <w:tc>
          <w:tcPr>
            <w:tcW w:w="1667" w:type="dxa"/>
            <w:vMerge w:val="restart"/>
            <w:shd w:val="clear" w:color="auto" w:fill="99CCFF"/>
            <w:vAlign w:val="center"/>
          </w:tcPr>
          <w:p w:rsidR="004851A9" w:rsidRPr="00870546" w:rsidRDefault="004851A9" w:rsidP="001557D7">
            <w:pPr>
              <w:pStyle w:val="Textkrper2Tabelle"/>
              <w:jc w:val="center"/>
              <w:rPr>
                <w:rFonts w:cs="Arial"/>
                <w:lang w:val="lt-LT"/>
              </w:rPr>
            </w:pPr>
            <w:r w:rsidRPr="00870546">
              <w:rPr>
                <w:rFonts w:cs="Arial"/>
                <w:lang w:val="lt-LT"/>
              </w:rPr>
              <w:t>Viso</w:t>
            </w:r>
          </w:p>
          <w:p w:rsidR="004851A9" w:rsidRPr="00870546" w:rsidRDefault="004851A9" w:rsidP="001557D7">
            <w:pPr>
              <w:pStyle w:val="Textkrper2Tabelle"/>
              <w:jc w:val="center"/>
              <w:rPr>
                <w:rFonts w:cs="Arial"/>
                <w:lang w:val="lt-LT"/>
              </w:rPr>
            </w:pPr>
          </w:p>
        </w:tc>
      </w:tr>
      <w:tr w:rsidR="004851A9" w:rsidRPr="00870546" w:rsidTr="00185539">
        <w:trPr>
          <w:trHeight w:val="187"/>
          <w:jc w:val="center"/>
        </w:trPr>
        <w:tc>
          <w:tcPr>
            <w:tcW w:w="954" w:type="dxa"/>
            <w:vMerge/>
            <w:shd w:val="clear" w:color="auto" w:fill="FFCC00"/>
            <w:vAlign w:val="center"/>
          </w:tcPr>
          <w:p w:rsidR="004851A9" w:rsidRPr="00870546" w:rsidRDefault="004851A9" w:rsidP="00C91092">
            <w:pPr>
              <w:pStyle w:val="Textkrper2Tabelle"/>
              <w:jc w:val="center"/>
              <w:rPr>
                <w:rFonts w:cs="Arial"/>
                <w:lang w:val="lt-LT"/>
              </w:rPr>
            </w:pPr>
          </w:p>
        </w:tc>
        <w:tc>
          <w:tcPr>
            <w:tcW w:w="1592" w:type="dxa"/>
            <w:shd w:val="clear" w:color="auto" w:fill="CCFFFF"/>
            <w:vAlign w:val="center"/>
          </w:tcPr>
          <w:p w:rsidR="004851A9" w:rsidRPr="00870546" w:rsidRDefault="004851A9" w:rsidP="00C91092">
            <w:pPr>
              <w:pStyle w:val="Textkrper2Tabelle"/>
              <w:jc w:val="center"/>
              <w:rPr>
                <w:rFonts w:cs="Arial"/>
                <w:lang w:val="lt-LT"/>
              </w:rPr>
            </w:pPr>
            <w:r w:rsidRPr="00870546">
              <w:rPr>
                <w:rFonts w:cs="Arial"/>
                <w:lang w:val="lt-LT"/>
              </w:rPr>
              <w:t>skaičius</w:t>
            </w:r>
          </w:p>
        </w:tc>
        <w:tc>
          <w:tcPr>
            <w:tcW w:w="1274" w:type="dxa"/>
            <w:shd w:val="clear" w:color="auto" w:fill="CCFFFF"/>
            <w:vAlign w:val="center"/>
          </w:tcPr>
          <w:p w:rsidR="004851A9" w:rsidRPr="00870546" w:rsidRDefault="004851A9" w:rsidP="00C91092">
            <w:pPr>
              <w:pStyle w:val="Textkrper2Tabelle"/>
              <w:jc w:val="center"/>
              <w:rPr>
                <w:rFonts w:cs="Arial"/>
                <w:lang w:val="lt-LT"/>
              </w:rPr>
            </w:pPr>
            <w:r w:rsidRPr="00870546">
              <w:rPr>
                <w:rFonts w:cs="Arial"/>
                <w:lang w:val="lt-LT"/>
              </w:rPr>
              <w:t>%</w:t>
            </w:r>
          </w:p>
        </w:tc>
        <w:tc>
          <w:tcPr>
            <w:tcW w:w="1631" w:type="dxa"/>
            <w:shd w:val="clear" w:color="auto" w:fill="CCFFFF"/>
            <w:vAlign w:val="center"/>
          </w:tcPr>
          <w:p w:rsidR="004851A9" w:rsidRPr="00870546" w:rsidRDefault="004851A9" w:rsidP="00C91092">
            <w:pPr>
              <w:pStyle w:val="Textkrper2Tabelle"/>
              <w:jc w:val="center"/>
              <w:rPr>
                <w:rFonts w:cs="Arial"/>
                <w:lang w:val="lt-LT"/>
              </w:rPr>
            </w:pPr>
            <w:r w:rsidRPr="00870546">
              <w:rPr>
                <w:rFonts w:cs="Arial"/>
                <w:lang w:val="lt-LT"/>
              </w:rPr>
              <w:t>skaičius</w:t>
            </w:r>
          </w:p>
        </w:tc>
        <w:tc>
          <w:tcPr>
            <w:tcW w:w="1520" w:type="dxa"/>
            <w:shd w:val="clear" w:color="auto" w:fill="CCFFFF"/>
            <w:vAlign w:val="center"/>
          </w:tcPr>
          <w:p w:rsidR="004851A9" w:rsidRPr="00870546" w:rsidRDefault="004851A9" w:rsidP="00C91092">
            <w:pPr>
              <w:pStyle w:val="Textkrper2Tabelle"/>
              <w:jc w:val="center"/>
              <w:rPr>
                <w:rFonts w:cs="Arial"/>
                <w:lang w:val="lt-LT"/>
              </w:rPr>
            </w:pPr>
            <w:r w:rsidRPr="00870546">
              <w:rPr>
                <w:rFonts w:cs="Arial"/>
                <w:lang w:val="lt-LT"/>
              </w:rPr>
              <w:t>in %</w:t>
            </w:r>
          </w:p>
        </w:tc>
        <w:tc>
          <w:tcPr>
            <w:tcW w:w="1667" w:type="dxa"/>
            <w:vMerge/>
            <w:shd w:val="clear" w:color="auto" w:fill="FFCC00"/>
            <w:vAlign w:val="center"/>
          </w:tcPr>
          <w:p w:rsidR="004851A9" w:rsidRPr="00870546" w:rsidRDefault="004851A9" w:rsidP="00C91092">
            <w:pPr>
              <w:pStyle w:val="Textkrper2Tabelle"/>
              <w:jc w:val="center"/>
              <w:rPr>
                <w:rFonts w:cs="Arial"/>
                <w:lang w:val="lt-LT"/>
              </w:rPr>
            </w:pPr>
          </w:p>
        </w:tc>
      </w:tr>
      <w:tr w:rsidR="004851A9" w:rsidRPr="00870546">
        <w:trPr>
          <w:jc w:val="center"/>
        </w:trPr>
        <w:tc>
          <w:tcPr>
            <w:tcW w:w="954" w:type="dxa"/>
            <w:vAlign w:val="center"/>
          </w:tcPr>
          <w:p w:rsidR="004851A9" w:rsidRPr="00870546" w:rsidRDefault="004851A9" w:rsidP="001557D7">
            <w:pPr>
              <w:pStyle w:val="Textkrper2Tabelle"/>
              <w:jc w:val="right"/>
              <w:rPr>
                <w:rFonts w:cs="Arial"/>
                <w:lang w:val="lt-LT"/>
              </w:rPr>
            </w:pPr>
          </w:p>
        </w:tc>
        <w:tc>
          <w:tcPr>
            <w:tcW w:w="1592" w:type="dxa"/>
            <w:vAlign w:val="center"/>
          </w:tcPr>
          <w:p w:rsidR="004851A9" w:rsidRPr="00870546" w:rsidRDefault="004851A9" w:rsidP="001557D7">
            <w:pPr>
              <w:pStyle w:val="Textkrper2Tabelle"/>
              <w:jc w:val="right"/>
              <w:rPr>
                <w:rFonts w:cs="Arial"/>
                <w:lang w:val="lt-LT"/>
              </w:rPr>
            </w:pPr>
          </w:p>
        </w:tc>
        <w:tc>
          <w:tcPr>
            <w:tcW w:w="1274" w:type="dxa"/>
            <w:vAlign w:val="center"/>
          </w:tcPr>
          <w:p w:rsidR="004851A9" w:rsidRPr="00870546" w:rsidRDefault="004851A9" w:rsidP="001557D7">
            <w:pPr>
              <w:pStyle w:val="Textkrper2Tabelle"/>
              <w:jc w:val="right"/>
              <w:rPr>
                <w:rFonts w:cs="Arial"/>
                <w:lang w:val="lt-LT"/>
              </w:rPr>
            </w:pPr>
          </w:p>
        </w:tc>
        <w:tc>
          <w:tcPr>
            <w:tcW w:w="1631" w:type="dxa"/>
            <w:vAlign w:val="center"/>
          </w:tcPr>
          <w:p w:rsidR="004851A9" w:rsidRPr="00870546" w:rsidRDefault="004851A9" w:rsidP="001557D7">
            <w:pPr>
              <w:pStyle w:val="Textkrper2Tabelle"/>
              <w:jc w:val="right"/>
              <w:rPr>
                <w:rFonts w:cs="Arial"/>
                <w:lang w:val="lt-LT"/>
              </w:rPr>
            </w:pPr>
          </w:p>
        </w:tc>
        <w:tc>
          <w:tcPr>
            <w:tcW w:w="1520" w:type="dxa"/>
            <w:vAlign w:val="center"/>
          </w:tcPr>
          <w:p w:rsidR="004851A9" w:rsidRPr="00870546" w:rsidRDefault="004851A9" w:rsidP="001557D7">
            <w:pPr>
              <w:pStyle w:val="Textkrper2Tabelle"/>
              <w:jc w:val="right"/>
              <w:rPr>
                <w:rFonts w:cs="Arial"/>
                <w:lang w:val="lt-LT"/>
              </w:rPr>
            </w:pPr>
          </w:p>
        </w:tc>
        <w:tc>
          <w:tcPr>
            <w:tcW w:w="1667" w:type="dxa"/>
            <w:vAlign w:val="center"/>
          </w:tcPr>
          <w:p w:rsidR="004851A9" w:rsidRPr="00870546" w:rsidRDefault="004851A9" w:rsidP="001557D7">
            <w:pPr>
              <w:pStyle w:val="Textkrper2Tabelle"/>
              <w:jc w:val="right"/>
              <w:rPr>
                <w:rFonts w:cs="Arial"/>
                <w:lang w:val="lt-LT"/>
              </w:rPr>
            </w:pPr>
          </w:p>
        </w:tc>
      </w:tr>
    </w:tbl>
    <w:p w:rsidR="00E91B1C" w:rsidRPr="00870546" w:rsidRDefault="004851A9" w:rsidP="00E418D7">
      <w:pPr>
        <w:pStyle w:val="Textkrper1"/>
        <w:rPr>
          <w:rFonts w:cs="Arial"/>
          <w:lang w:val="lt-LT"/>
        </w:rPr>
      </w:pPr>
      <w:r w:rsidRPr="00870546">
        <w:rPr>
          <w:szCs w:val="20"/>
          <w:lang w:val="lt-LT"/>
        </w:rPr>
        <w:t>Jei reikia, pridėkite papildomas lenteles.</w:t>
      </w:r>
    </w:p>
    <w:p w:rsidR="00E91B1C" w:rsidRPr="00870546" w:rsidRDefault="00E91B1C" w:rsidP="00E418D7">
      <w:pPr>
        <w:pStyle w:val="Textkrper1"/>
        <w:rPr>
          <w:rFonts w:cs="Arial"/>
          <w:lang w:val="lt-LT"/>
        </w:rPr>
      </w:pPr>
    </w:p>
    <w:p w:rsidR="00E16E3A" w:rsidRPr="00870546" w:rsidRDefault="004851A9" w:rsidP="00E418D7">
      <w:pPr>
        <w:pStyle w:val="Textkrper1"/>
        <w:rPr>
          <w:rFonts w:cs="Arial"/>
          <w:lang w:val="lt-LT"/>
        </w:rPr>
      </w:pPr>
      <w:r w:rsidRPr="00870546">
        <w:rPr>
          <w:rFonts w:cs="Arial"/>
          <w:lang w:val="lt-LT"/>
        </w:rPr>
        <w:t>Kai yra lyčių skirtumai: kaip galima paaiškinti skirtumą?</w:t>
      </w:r>
    </w:p>
    <w:p w:rsidR="00E91B1C" w:rsidRPr="00870546" w:rsidRDefault="00E91B1C" w:rsidP="00E418D7">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E418D7" w:rsidRPr="00870546" w:rsidTr="00E16E3A">
        <w:trPr>
          <w:trHeight w:val="821"/>
        </w:trPr>
        <w:tc>
          <w:tcPr>
            <w:tcW w:w="8942" w:type="dxa"/>
          </w:tcPr>
          <w:p w:rsidR="00E418D7" w:rsidRPr="00870546" w:rsidRDefault="00E418D7" w:rsidP="00C91092">
            <w:pPr>
              <w:pStyle w:val="Textkrper2Tabelle"/>
              <w:rPr>
                <w:rFonts w:cs="Arial"/>
                <w:lang w:val="lt-LT"/>
              </w:rPr>
            </w:pPr>
          </w:p>
          <w:p w:rsidR="00E91B1C" w:rsidRPr="00870546" w:rsidRDefault="00E91B1C" w:rsidP="00C91092">
            <w:pPr>
              <w:pStyle w:val="Textkrper2Tabelle"/>
              <w:rPr>
                <w:rFonts w:cs="Arial"/>
                <w:lang w:val="lt-LT"/>
              </w:rPr>
            </w:pPr>
          </w:p>
        </w:tc>
      </w:tr>
    </w:tbl>
    <w:p w:rsidR="004851A9" w:rsidRPr="00870546" w:rsidRDefault="004851A9" w:rsidP="004851A9">
      <w:pPr>
        <w:pStyle w:val="Textkrper1"/>
        <w:rPr>
          <w:rFonts w:cs="Arial"/>
          <w:sz w:val="28"/>
          <w:szCs w:val="28"/>
          <w:lang w:val="lt-LT"/>
        </w:rPr>
      </w:pPr>
      <w:r w:rsidRPr="00870546">
        <w:rPr>
          <w:rFonts w:cs="Arial"/>
          <w:sz w:val="28"/>
          <w:szCs w:val="28"/>
          <w:lang w:val="lt-LT"/>
        </w:rPr>
        <w:t>I. Iškritimas</w:t>
      </w:r>
    </w:p>
    <w:p w:rsidR="004851A9" w:rsidRPr="00870546" w:rsidRDefault="004851A9" w:rsidP="004851A9">
      <w:pPr>
        <w:pStyle w:val="Textkrper1"/>
        <w:rPr>
          <w:rFonts w:cs="Arial"/>
          <w:lang w:val="lt-LT"/>
        </w:rPr>
      </w:pPr>
      <w:r w:rsidRPr="00870546">
        <w:rPr>
          <w:rFonts w:cs="Arial"/>
          <w:lang w:val="lt-LT"/>
        </w:rPr>
        <w:t>Nurodykite metus, per kuriuos duomenys buvo renkami, ir jei jūsų VNFIL teikėjas yra skirtingų filialų / VNFIL procedūrų, jas identifikuokite ir nurodykite kiekvieno išeitį, kad lyties skirtumai būtų (daugiau) matomi.</w:t>
      </w:r>
    </w:p>
    <w:p w:rsidR="004851A9" w:rsidRPr="00870546" w:rsidRDefault="004851A9" w:rsidP="004851A9">
      <w:pPr>
        <w:pStyle w:val="Textkrper1"/>
        <w:rPr>
          <w:rFonts w:cs="Arial"/>
          <w:b/>
          <w:lang w:val="lt-LT"/>
        </w:rPr>
      </w:pPr>
      <w:r w:rsidRPr="00870546">
        <w:rPr>
          <w:rFonts w:cs="Arial"/>
          <w:b/>
          <w:lang w:val="lt-LT"/>
        </w:rPr>
        <w:t>Bendras iškritimo lygis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C6741A" w:rsidRPr="00870546" w:rsidTr="0085750B">
        <w:trPr>
          <w:trHeight w:val="301"/>
        </w:trPr>
        <w:tc>
          <w:tcPr>
            <w:tcW w:w="9039" w:type="dxa"/>
            <w:gridSpan w:val="3"/>
            <w:tcBorders>
              <w:bottom w:val="single" w:sz="4" w:space="0" w:color="auto"/>
            </w:tcBorders>
            <w:shd w:val="clear" w:color="auto" w:fill="99CCFF"/>
          </w:tcPr>
          <w:p w:rsidR="00C6741A" w:rsidRPr="00870546" w:rsidRDefault="004851A9" w:rsidP="004851A9">
            <w:pPr>
              <w:pStyle w:val="Textkrper2Tabelle"/>
              <w:jc w:val="both"/>
              <w:rPr>
                <w:rFonts w:cs="Arial"/>
                <w:lang w:val="lt-LT"/>
              </w:rPr>
            </w:pPr>
            <w:r w:rsidRPr="00870546">
              <w:rPr>
                <w:rFonts w:cs="Arial"/>
                <w:b/>
                <w:lang w:val="lt-LT"/>
              </w:rPr>
              <w:t>iškritimo lygis</w:t>
            </w:r>
            <w:r w:rsidRPr="00870546">
              <w:rPr>
                <w:rFonts w:cs="Arial"/>
                <w:lang w:val="lt-LT"/>
              </w:rPr>
              <w:t xml:space="preserve"> </w:t>
            </w:r>
            <w:r w:rsidR="00C6741A" w:rsidRPr="00870546">
              <w:rPr>
                <w:rFonts w:cs="Arial"/>
                <w:lang w:val="lt-LT"/>
              </w:rPr>
              <w:t>% (</w:t>
            </w:r>
            <w:r w:rsidRPr="00870546">
              <w:rPr>
                <w:rFonts w:cs="Arial"/>
                <w:lang w:val="lt-LT"/>
              </w:rPr>
              <w:t>Metai...)</w:t>
            </w:r>
          </w:p>
        </w:tc>
      </w:tr>
      <w:tr w:rsidR="00C6741A" w:rsidRPr="00870546" w:rsidTr="0085750B">
        <w:trPr>
          <w:trHeight w:val="187"/>
        </w:trPr>
        <w:tc>
          <w:tcPr>
            <w:tcW w:w="2802" w:type="dxa"/>
            <w:shd w:val="clear" w:color="auto" w:fill="CCFFFF"/>
            <w:vAlign w:val="center"/>
          </w:tcPr>
          <w:p w:rsidR="00C6741A" w:rsidRPr="00870546" w:rsidRDefault="004851A9" w:rsidP="0085750B">
            <w:pPr>
              <w:pStyle w:val="Textkrper2Tabelle"/>
              <w:jc w:val="center"/>
              <w:rPr>
                <w:rFonts w:cs="Arial"/>
                <w:lang w:val="lt-LT"/>
              </w:rPr>
            </w:pPr>
            <w:r w:rsidRPr="00870546">
              <w:rPr>
                <w:rFonts w:cs="Arial"/>
                <w:lang w:val="lt-LT"/>
              </w:rPr>
              <w:t>Moterys</w:t>
            </w:r>
          </w:p>
        </w:tc>
        <w:tc>
          <w:tcPr>
            <w:tcW w:w="2686" w:type="dxa"/>
            <w:shd w:val="clear" w:color="auto" w:fill="CCFFFF"/>
            <w:vAlign w:val="center"/>
          </w:tcPr>
          <w:p w:rsidR="00C6741A" w:rsidRPr="00870546" w:rsidRDefault="004851A9" w:rsidP="0085750B">
            <w:pPr>
              <w:pStyle w:val="Textkrper2Tabelle"/>
              <w:jc w:val="center"/>
              <w:rPr>
                <w:rFonts w:cs="Arial"/>
                <w:lang w:val="lt-LT"/>
              </w:rPr>
            </w:pPr>
            <w:r w:rsidRPr="00870546">
              <w:rPr>
                <w:rFonts w:cs="Arial"/>
                <w:lang w:val="lt-LT"/>
              </w:rPr>
              <w:t>Vyrai</w:t>
            </w:r>
          </w:p>
        </w:tc>
        <w:tc>
          <w:tcPr>
            <w:tcW w:w="3551" w:type="dxa"/>
            <w:shd w:val="clear" w:color="auto" w:fill="CCFFFF"/>
            <w:vAlign w:val="center"/>
          </w:tcPr>
          <w:p w:rsidR="00C6741A" w:rsidRPr="00870546" w:rsidRDefault="004851A9" w:rsidP="0085750B">
            <w:pPr>
              <w:pStyle w:val="Textkrper2Tabelle"/>
              <w:jc w:val="center"/>
              <w:rPr>
                <w:rFonts w:cs="Arial"/>
                <w:lang w:val="lt-LT"/>
              </w:rPr>
            </w:pPr>
            <w:r w:rsidRPr="00870546">
              <w:rPr>
                <w:rFonts w:cs="Arial"/>
                <w:lang w:val="lt-LT"/>
              </w:rPr>
              <w:t>Viso</w:t>
            </w:r>
          </w:p>
        </w:tc>
      </w:tr>
      <w:tr w:rsidR="00C6741A" w:rsidRPr="00870546" w:rsidTr="0085750B">
        <w:tc>
          <w:tcPr>
            <w:tcW w:w="2802" w:type="dxa"/>
          </w:tcPr>
          <w:p w:rsidR="00C6741A" w:rsidRPr="00870546" w:rsidRDefault="00C6741A" w:rsidP="0085750B">
            <w:pPr>
              <w:pStyle w:val="Textkrper2Tabelle"/>
              <w:jc w:val="right"/>
              <w:rPr>
                <w:rFonts w:cs="Arial"/>
                <w:lang w:val="lt-LT"/>
              </w:rPr>
            </w:pPr>
          </w:p>
        </w:tc>
        <w:tc>
          <w:tcPr>
            <w:tcW w:w="2686" w:type="dxa"/>
          </w:tcPr>
          <w:p w:rsidR="00C6741A" w:rsidRPr="00870546" w:rsidRDefault="00C6741A" w:rsidP="0085750B">
            <w:pPr>
              <w:pStyle w:val="Textkrper2Tabelle"/>
              <w:jc w:val="right"/>
              <w:rPr>
                <w:rFonts w:cs="Arial"/>
                <w:lang w:val="lt-LT"/>
              </w:rPr>
            </w:pPr>
          </w:p>
        </w:tc>
        <w:tc>
          <w:tcPr>
            <w:tcW w:w="3551" w:type="dxa"/>
          </w:tcPr>
          <w:p w:rsidR="00C6741A" w:rsidRPr="00870546" w:rsidRDefault="00C6741A" w:rsidP="0085750B">
            <w:pPr>
              <w:pStyle w:val="Textkrper2Tabelle"/>
              <w:jc w:val="right"/>
              <w:rPr>
                <w:rFonts w:cs="Arial"/>
                <w:lang w:val="lt-LT"/>
              </w:rPr>
            </w:pPr>
          </w:p>
        </w:tc>
      </w:tr>
    </w:tbl>
    <w:p w:rsidR="003F08C1" w:rsidRPr="00870546" w:rsidRDefault="004851A9" w:rsidP="003F08C1">
      <w:pPr>
        <w:pStyle w:val="Textkrper1"/>
        <w:spacing w:after="120"/>
        <w:rPr>
          <w:rFonts w:cs="Arial"/>
          <w:b/>
          <w:lang w:val="lt-LT"/>
        </w:rPr>
      </w:pPr>
      <w:r w:rsidRPr="00870546">
        <w:rPr>
          <w:rFonts w:cs="Arial"/>
          <w:b/>
          <w:lang w:val="lt-LT"/>
        </w:rPr>
        <w:t>iškritimo lygis srityje 1</w:t>
      </w:r>
      <w:r w:rsidR="003F08C1" w:rsidRPr="00870546">
        <w:rPr>
          <w:rFonts w:cs="Arial"/>
          <w:b/>
          <w:lang w:val="lt-LT"/>
        </w:rPr>
        <w:t>: (</w:t>
      </w:r>
      <w:r w:rsidRPr="00870546">
        <w:rPr>
          <w:rFonts w:cs="Arial"/>
          <w:b/>
          <w:lang w:val="lt-LT"/>
        </w:rPr>
        <w:t>nurodykite sritį</w:t>
      </w:r>
      <w:r w:rsidR="003F08C1" w:rsidRPr="00870546">
        <w:rPr>
          <w:rFonts w:cs="Arial"/>
          <w:b/>
          <w:lang w:val="lt-LT"/>
        </w:rPr>
        <w:t>)__________________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FF7CE2" w:rsidRPr="00870546" w:rsidTr="00C6741A">
        <w:trPr>
          <w:trHeight w:val="301"/>
        </w:trPr>
        <w:tc>
          <w:tcPr>
            <w:tcW w:w="9039" w:type="dxa"/>
            <w:gridSpan w:val="3"/>
            <w:tcBorders>
              <w:bottom w:val="single" w:sz="4" w:space="0" w:color="auto"/>
            </w:tcBorders>
            <w:shd w:val="clear" w:color="auto" w:fill="99CCFF"/>
          </w:tcPr>
          <w:p w:rsidR="00FF7CE2" w:rsidRPr="00870546" w:rsidRDefault="004851A9" w:rsidP="00E16E3A">
            <w:pPr>
              <w:pStyle w:val="Textkrper2Tabelle"/>
              <w:jc w:val="both"/>
              <w:rPr>
                <w:rFonts w:cs="Arial"/>
                <w:lang w:val="lt-LT"/>
              </w:rPr>
            </w:pPr>
            <w:r w:rsidRPr="00870546">
              <w:rPr>
                <w:rFonts w:cs="Arial"/>
                <w:b/>
                <w:lang w:val="lt-LT"/>
              </w:rPr>
              <w:t>iškritimo lygis</w:t>
            </w:r>
            <w:r w:rsidRPr="00870546">
              <w:rPr>
                <w:rFonts w:cs="Arial"/>
                <w:lang w:val="lt-LT"/>
              </w:rPr>
              <w:t xml:space="preserve"> % (Metai...)</w:t>
            </w:r>
          </w:p>
        </w:tc>
      </w:tr>
      <w:tr w:rsidR="004851A9" w:rsidRPr="00870546" w:rsidTr="00C6741A">
        <w:trPr>
          <w:trHeight w:val="187"/>
        </w:trPr>
        <w:tc>
          <w:tcPr>
            <w:tcW w:w="2802"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Moterys</w:t>
            </w:r>
          </w:p>
        </w:tc>
        <w:tc>
          <w:tcPr>
            <w:tcW w:w="2686"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Vyrai</w:t>
            </w:r>
          </w:p>
        </w:tc>
        <w:tc>
          <w:tcPr>
            <w:tcW w:w="3551"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Viso</w:t>
            </w:r>
          </w:p>
        </w:tc>
      </w:tr>
      <w:tr w:rsidR="00FF7CE2" w:rsidRPr="00870546" w:rsidTr="00E16E3A">
        <w:tc>
          <w:tcPr>
            <w:tcW w:w="2802" w:type="dxa"/>
          </w:tcPr>
          <w:p w:rsidR="00FF7CE2" w:rsidRPr="00870546" w:rsidRDefault="00FF7CE2" w:rsidP="00AF7DB0">
            <w:pPr>
              <w:pStyle w:val="Textkrper2Tabelle"/>
              <w:jc w:val="right"/>
              <w:rPr>
                <w:rFonts w:cs="Arial"/>
                <w:lang w:val="lt-LT"/>
              </w:rPr>
            </w:pPr>
          </w:p>
        </w:tc>
        <w:tc>
          <w:tcPr>
            <w:tcW w:w="2686" w:type="dxa"/>
          </w:tcPr>
          <w:p w:rsidR="00FF7CE2" w:rsidRPr="00870546" w:rsidRDefault="00FF7CE2" w:rsidP="00AF7DB0">
            <w:pPr>
              <w:pStyle w:val="Textkrper2Tabelle"/>
              <w:jc w:val="right"/>
              <w:rPr>
                <w:rFonts w:cs="Arial"/>
                <w:lang w:val="lt-LT"/>
              </w:rPr>
            </w:pPr>
          </w:p>
        </w:tc>
        <w:tc>
          <w:tcPr>
            <w:tcW w:w="3551" w:type="dxa"/>
          </w:tcPr>
          <w:p w:rsidR="00FF7CE2" w:rsidRPr="00870546" w:rsidRDefault="00FF7CE2" w:rsidP="00AF7DB0">
            <w:pPr>
              <w:pStyle w:val="Textkrper2Tabelle"/>
              <w:jc w:val="right"/>
              <w:rPr>
                <w:rFonts w:cs="Arial"/>
                <w:lang w:val="lt-LT"/>
              </w:rPr>
            </w:pPr>
          </w:p>
        </w:tc>
      </w:tr>
    </w:tbl>
    <w:p w:rsidR="004851A9" w:rsidRPr="00870546" w:rsidRDefault="004851A9" w:rsidP="004851A9">
      <w:pPr>
        <w:pStyle w:val="Textkrper1"/>
        <w:spacing w:after="120"/>
        <w:rPr>
          <w:rFonts w:cs="Arial"/>
          <w:b/>
          <w:lang w:val="lt-LT"/>
        </w:rPr>
      </w:pPr>
      <w:r w:rsidRPr="00870546">
        <w:rPr>
          <w:rFonts w:cs="Arial"/>
          <w:b/>
          <w:lang w:val="lt-LT"/>
        </w:rPr>
        <w:t>iškritimo lygis srityje 2: (nurodykite sritį)__________________</w:t>
      </w:r>
    </w:p>
    <w:p w:rsidR="00E16E3A" w:rsidRPr="00870546" w:rsidRDefault="00E16E3A" w:rsidP="00C6741A">
      <w:pPr>
        <w:pStyle w:val="Textkrper1"/>
        <w:spacing w:after="120"/>
        <w:rPr>
          <w:rFonts w:cs="Arial"/>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C6741A" w:rsidRPr="00870546" w:rsidTr="0085750B">
        <w:trPr>
          <w:trHeight w:val="301"/>
        </w:trPr>
        <w:tc>
          <w:tcPr>
            <w:tcW w:w="9039" w:type="dxa"/>
            <w:gridSpan w:val="3"/>
            <w:tcBorders>
              <w:bottom w:val="single" w:sz="4" w:space="0" w:color="auto"/>
            </w:tcBorders>
            <w:shd w:val="clear" w:color="auto" w:fill="99CCFF"/>
          </w:tcPr>
          <w:p w:rsidR="00C6741A" w:rsidRPr="00870546" w:rsidRDefault="004851A9" w:rsidP="0085750B">
            <w:pPr>
              <w:pStyle w:val="Textkrper2Tabelle"/>
              <w:jc w:val="both"/>
              <w:rPr>
                <w:rFonts w:cs="Arial"/>
                <w:lang w:val="lt-LT"/>
              </w:rPr>
            </w:pPr>
            <w:r w:rsidRPr="00870546">
              <w:rPr>
                <w:rFonts w:cs="Arial"/>
                <w:b/>
                <w:lang w:val="lt-LT"/>
              </w:rPr>
              <w:t>iškritimo lygis</w:t>
            </w:r>
            <w:r w:rsidRPr="00870546">
              <w:rPr>
                <w:rFonts w:cs="Arial"/>
                <w:lang w:val="lt-LT"/>
              </w:rPr>
              <w:t xml:space="preserve"> % (Metai...)</w:t>
            </w:r>
          </w:p>
        </w:tc>
      </w:tr>
      <w:tr w:rsidR="004851A9" w:rsidRPr="00870546" w:rsidTr="0085750B">
        <w:trPr>
          <w:trHeight w:val="187"/>
        </w:trPr>
        <w:tc>
          <w:tcPr>
            <w:tcW w:w="2802"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Moterys</w:t>
            </w:r>
          </w:p>
        </w:tc>
        <w:tc>
          <w:tcPr>
            <w:tcW w:w="2686"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Vyrai</w:t>
            </w:r>
          </w:p>
        </w:tc>
        <w:tc>
          <w:tcPr>
            <w:tcW w:w="3551" w:type="dxa"/>
            <w:shd w:val="clear" w:color="auto" w:fill="CCFFFF"/>
            <w:vAlign w:val="center"/>
          </w:tcPr>
          <w:p w:rsidR="004851A9" w:rsidRPr="00870546" w:rsidRDefault="004851A9" w:rsidP="001557D7">
            <w:pPr>
              <w:pStyle w:val="Textkrper2Tabelle"/>
              <w:jc w:val="center"/>
              <w:rPr>
                <w:rFonts w:cs="Arial"/>
                <w:lang w:val="lt-LT"/>
              </w:rPr>
            </w:pPr>
            <w:r w:rsidRPr="00870546">
              <w:rPr>
                <w:rFonts w:cs="Arial"/>
                <w:lang w:val="lt-LT"/>
              </w:rPr>
              <w:t>Viso</w:t>
            </w:r>
          </w:p>
        </w:tc>
      </w:tr>
      <w:tr w:rsidR="00C6741A" w:rsidRPr="00870546" w:rsidTr="0085750B">
        <w:tc>
          <w:tcPr>
            <w:tcW w:w="2802" w:type="dxa"/>
          </w:tcPr>
          <w:p w:rsidR="00C6741A" w:rsidRPr="00870546" w:rsidRDefault="00C6741A" w:rsidP="0085750B">
            <w:pPr>
              <w:pStyle w:val="Textkrper2Tabelle"/>
              <w:jc w:val="right"/>
              <w:rPr>
                <w:rFonts w:cs="Arial"/>
                <w:lang w:val="lt-LT"/>
              </w:rPr>
            </w:pPr>
          </w:p>
        </w:tc>
        <w:tc>
          <w:tcPr>
            <w:tcW w:w="2686" w:type="dxa"/>
          </w:tcPr>
          <w:p w:rsidR="00C6741A" w:rsidRPr="00870546" w:rsidRDefault="00C6741A" w:rsidP="0085750B">
            <w:pPr>
              <w:pStyle w:val="Textkrper2Tabelle"/>
              <w:jc w:val="right"/>
              <w:rPr>
                <w:rFonts w:cs="Arial"/>
                <w:lang w:val="lt-LT"/>
              </w:rPr>
            </w:pPr>
          </w:p>
        </w:tc>
        <w:tc>
          <w:tcPr>
            <w:tcW w:w="3551" w:type="dxa"/>
          </w:tcPr>
          <w:p w:rsidR="00C6741A" w:rsidRPr="00870546" w:rsidRDefault="00C6741A" w:rsidP="0085750B">
            <w:pPr>
              <w:pStyle w:val="Textkrper2Tabelle"/>
              <w:jc w:val="right"/>
              <w:rPr>
                <w:rFonts w:cs="Arial"/>
                <w:lang w:val="lt-LT"/>
              </w:rPr>
            </w:pPr>
          </w:p>
        </w:tc>
      </w:tr>
    </w:tbl>
    <w:p w:rsidR="00E16E3A" w:rsidRPr="00870546" w:rsidRDefault="00E16E3A" w:rsidP="008C39CA">
      <w:pPr>
        <w:rPr>
          <w:lang w:val="lt-LT"/>
        </w:rPr>
      </w:pPr>
    </w:p>
    <w:p w:rsidR="004851A9" w:rsidRPr="00870546" w:rsidRDefault="004851A9" w:rsidP="004851A9">
      <w:pPr>
        <w:pStyle w:val="Textkrper1"/>
        <w:rPr>
          <w:rFonts w:cs="Arial"/>
          <w:lang w:val="lt-LT"/>
        </w:rPr>
      </w:pPr>
      <w:r w:rsidRPr="00870546">
        <w:rPr>
          <w:szCs w:val="20"/>
          <w:lang w:val="lt-LT"/>
        </w:rPr>
        <w:t>Jei reikia, pridėkite papildomas lenteles.</w:t>
      </w:r>
    </w:p>
    <w:p w:rsidR="00C6741A" w:rsidRPr="00870546" w:rsidRDefault="00C6741A" w:rsidP="00C6741A">
      <w:pPr>
        <w:pStyle w:val="Textkrper1"/>
        <w:rPr>
          <w:rFonts w:cs="Arial"/>
          <w:lang w:val="lt-LT"/>
        </w:rPr>
      </w:pPr>
    </w:p>
    <w:p w:rsidR="00C6741A" w:rsidRPr="00870546" w:rsidRDefault="004851A9" w:rsidP="00C6741A">
      <w:pPr>
        <w:pStyle w:val="Textkrper1"/>
        <w:rPr>
          <w:rFonts w:cs="Arial"/>
          <w:lang w:val="lt-LT"/>
        </w:rPr>
      </w:pPr>
      <w:r w:rsidRPr="00870546">
        <w:rPr>
          <w:rFonts w:cs="Arial"/>
          <w:lang w:val="lt-LT"/>
        </w:rPr>
        <w:t>Kai yra lyčių skirtumai: kaip galima paaiškinti skirtumą?</w:t>
      </w:r>
    </w:p>
    <w:p w:rsidR="00C6741A" w:rsidRPr="00870546" w:rsidRDefault="00C6741A" w:rsidP="00C6741A">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C6741A" w:rsidRPr="00870546" w:rsidTr="0085750B">
        <w:trPr>
          <w:trHeight w:val="821"/>
        </w:trPr>
        <w:tc>
          <w:tcPr>
            <w:tcW w:w="8942" w:type="dxa"/>
          </w:tcPr>
          <w:p w:rsidR="00C6741A" w:rsidRPr="00870546" w:rsidRDefault="00C6741A" w:rsidP="0085750B">
            <w:pPr>
              <w:pStyle w:val="Textkrper2Tabelle"/>
              <w:rPr>
                <w:rFonts w:cs="Arial"/>
                <w:lang w:val="lt-LT"/>
              </w:rPr>
            </w:pPr>
          </w:p>
          <w:p w:rsidR="00C6741A" w:rsidRPr="00870546" w:rsidRDefault="00C6741A" w:rsidP="0085750B">
            <w:pPr>
              <w:pStyle w:val="Textkrper2Tabelle"/>
              <w:rPr>
                <w:rFonts w:cs="Arial"/>
                <w:lang w:val="lt-LT"/>
              </w:rPr>
            </w:pPr>
          </w:p>
        </w:tc>
      </w:tr>
    </w:tbl>
    <w:p w:rsidR="00C6741A" w:rsidRPr="00870546" w:rsidRDefault="00C6741A" w:rsidP="008C39CA">
      <w:pPr>
        <w:rPr>
          <w:lang w:val="lt-LT"/>
        </w:rPr>
      </w:pPr>
    </w:p>
    <w:p w:rsidR="00FF7CE2" w:rsidRPr="00870546" w:rsidRDefault="00350432" w:rsidP="00AF7DB0">
      <w:pPr>
        <w:pStyle w:val="Kop1"/>
        <w:ind w:left="567"/>
        <w:rPr>
          <w:lang w:val="lt-LT"/>
        </w:rPr>
      </w:pPr>
      <w:bookmarkStart w:id="7" w:name="_Toc120017049"/>
      <w:bookmarkStart w:id="8" w:name="_Toc135655483"/>
      <w:bookmarkStart w:id="9" w:name="_Toc145841004"/>
      <w:r w:rsidRPr="00870546">
        <w:rPr>
          <w:lang w:val="lt-LT"/>
        </w:rPr>
        <w:t xml:space="preserve">Pasiekimai </w:t>
      </w:r>
      <w:bookmarkEnd w:id="7"/>
      <w:bookmarkEnd w:id="8"/>
      <w:bookmarkEnd w:id="9"/>
    </w:p>
    <w:p w:rsidR="00350432" w:rsidRPr="00870546" w:rsidRDefault="00350432" w:rsidP="00350432">
      <w:pPr>
        <w:pStyle w:val="Textkrper1"/>
        <w:rPr>
          <w:rFonts w:cs="Arial"/>
          <w:lang w:val="lt-LT"/>
        </w:rPr>
      </w:pPr>
    </w:p>
    <w:p w:rsidR="00350432" w:rsidRPr="00870546" w:rsidRDefault="00350432" w:rsidP="00350432">
      <w:pPr>
        <w:pStyle w:val="Textkrper1"/>
        <w:rPr>
          <w:rFonts w:cs="Arial"/>
          <w:lang w:val="lt-LT"/>
        </w:rPr>
      </w:pPr>
      <w:r w:rsidRPr="00870546">
        <w:rPr>
          <w:rFonts w:cs="Arial"/>
          <w:lang w:val="lt-LT"/>
        </w:rPr>
        <w:t>Nurodykite metus, kuriais duomenys buvo renkami.</w:t>
      </w:r>
    </w:p>
    <w:p w:rsidR="00350432" w:rsidRPr="00870546" w:rsidRDefault="00350432" w:rsidP="00350432">
      <w:pPr>
        <w:pStyle w:val="Textkrper1"/>
        <w:rPr>
          <w:rFonts w:cs="Arial"/>
          <w:lang w:val="lt-LT"/>
        </w:rPr>
      </w:pPr>
      <w:r w:rsidRPr="00870546">
        <w:rPr>
          <w:rFonts w:cs="Arial"/>
          <w:lang w:val="lt-LT"/>
        </w:rPr>
        <w:t>Jei jūsų organizacijoje yra skirtingų tipų VNFIL procedūrų, skirkite pasiekimų normas, kad lyties skirtumai (daugiau) būtų matomi.</w:t>
      </w:r>
    </w:p>
    <w:p w:rsidR="00350432" w:rsidRPr="00870546" w:rsidRDefault="00350432" w:rsidP="00350432">
      <w:pPr>
        <w:pStyle w:val="Textkrper1"/>
        <w:rPr>
          <w:rFonts w:cs="Arial"/>
          <w:b/>
          <w:lang w:val="lt-LT"/>
        </w:rPr>
      </w:pPr>
      <w:r w:rsidRPr="00870546">
        <w:rPr>
          <w:rFonts w:cs="Arial"/>
          <w:b/>
          <w:lang w:val="lt-LT"/>
        </w:rPr>
        <w:t>Bendras metų pasiekimų lygis: 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0126F3" w:rsidRPr="00870546" w:rsidTr="00985EA0">
        <w:trPr>
          <w:cantSplit/>
          <w:trHeight w:val="473"/>
        </w:trPr>
        <w:tc>
          <w:tcPr>
            <w:tcW w:w="6487" w:type="dxa"/>
            <w:vMerge w:val="restart"/>
            <w:shd w:val="clear" w:color="auto" w:fill="99CCFF"/>
          </w:tcPr>
          <w:p w:rsidR="000126F3" w:rsidRPr="00870546" w:rsidRDefault="000126F3" w:rsidP="00834222">
            <w:pPr>
              <w:rPr>
                <w:lang w:val="lt-LT"/>
              </w:rPr>
            </w:pPr>
            <w:r w:rsidRPr="00870546">
              <w:rPr>
                <w:lang w:val="lt-LT"/>
              </w:rPr>
              <w:lastRenderedPageBreak/>
              <w:t>Kandidato pasiekimų lygis</w:t>
            </w:r>
          </w:p>
          <w:p w:rsidR="000126F3" w:rsidRPr="00870546" w:rsidRDefault="000126F3" w:rsidP="00834222">
            <w:pPr>
              <w:rPr>
                <w:lang w:val="lt-LT"/>
              </w:rPr>
            </w:pPr>
          </w:p>
        </w:tc>
        <w:tc>
          <w:tcPr>
            <w:tcW w:w="2552" w:type="dxa"/>
            <w:gridSpan w:val="2"/>
            <w:tcBorders>
              <w:bottom w:val="single" w:sz="4" w:space="0" w:color="auto"/>
            </w:tcBorders>
            <w:shd w:val="clear" w:color="auto" w:fill="99CCFF"/>
            <w:vAlign w:val="center"/>
          </w:tcPr>
          <w:p w:rsidR="000126F3" w:rsidRPr="00870546" w:rsidRDefault="000126F3" w:rsidP="00750DD3">
            <w:pPr>
              <w:pStyle w:val="Textkrper2Tabelle"/>
              <w:jc w:val="center"/>
              <w:rPr>
                <w:rFonts w:cs="Arial"/>
                <w:lang w:val="lt-LT"/>
              </w:rPr>
            </w:pPr>
            <w:r w:rsidRPr="00870546">
              <w:rPr>
                <w:rFonts w:cs="Arial"/>
                <w:lang w:val="lt-LT"/>
              </w:rPr>
              <w:t>Procentai</w:t>
            </w:r>
          </w:p>
        </w:tc>
      </w:tr>
      <w:tr w:rsidR="000126F3" w:rsidRPr="00870546" w:rsidTr="0085750B">
        <w:trPr>
          <w:cantSplit/>
          <w:trHeight w:val="473"/>
        </w:trPr>
        <w:tc>
          <w:tcPr>
            <w:tcW w:w="6487" w:type="dxa"/>
            <w:vMerge/>
            <w:shd w:val="clear" w:color="auto" w:fill="D9D9D9"/>
          </w:tcPr>
          <w:p w:rsidR="000126F3" w:rsidRPr="00870546" w:rsidRDefault="000126F3" w:rsidP="00DF7D35">
            <w:pPr>
              <w:pStyle w:val="Textkrper2Tabelle"/>
              <w:rPr>
                <w:rFonts w:cs="Arial"/>
                <w:lang w:val="lt-LT"/>
              </w:rPr>
            </w:pPr>
          </w:p>
        </w:tc>
        <w:tc>
          <w:tcPr>
            <w:tcW w:w="1276" w:type="dxa"/>
            <w:shd w:val="clear" w:color="auto" w:fill="CCFFFF"/>
            <w:vAlign w:val="center"/>
          </w:tcPr>
          <w:p w:rsidR="000126F3" w:rsidRPr="00870546" w:rsidRDefault="000126F3" w:rsidP="00AE641E">
            <w:pPr>
              <w:pStyle w:val="Textkrper2Tabelle"/>
              <w:jc w:val="center"/>
              <w:rPr>
                <w:rFonts w:cs="Arial"/>
                <w:lang w:val="lt-LT"/>
              </w:rPr>
            </w:pPr>
            <w:r w:rsidRPr="00870546">
              <w:rPr>
                <w:rFonts w:cs="Arial"/>
                <w:lang w:val="lt-LT"/>
              </w:rPr>
              <w:t>M</w:t>
            </w:r>
          </w:p>
        </w:tc>
        <w:tc>
          <w:tcPr>
            <w:tcW w:w="1276" w:type="dxa"/>
            <w:shd w:val="clear" w:color="auto" w:fill="CCFFFF"/>
            <w:vAlign w:val="center"/>
          </w:tcPr>
          <w:p w:rsidR="000126F3" w:rsidRPr="00870546" w:rsidRDefault="000126F3" w:rsidP="00AE641E">
            <w:pPr>
              <w:pStyle w:val="Textkrper2Tabelle"/>
              <w:jc w:val="center"/>
              <w:rPr>
                <w:rFonts w:cs="Arial"/>
                <w:lang w:val="lt-LT"/>
              </w:rPr>
            </w:pPr>
            <w:r w:rsidRPr="00870546">
              <w:rPr>
                <w:rFonts w:cs="Arial"/>
                <w:lang w:val="lt-LT"/>
              </w:rPr>
              <w:t>V</w:t>
            </w:r>
          </w:p>
        </w:tc>
      </w:tr>
      <w:tr w:rsidR="000126F3" w:rsidRPr="00870546" w:rsidTr="00E16E3A">
        <w:tc>
          <w:tcPr>
            <w:tcW w:w="6487" w:type="dxa"/>
          </w:tcPr>
          <w:p w:rsidR="000126F3" w:rsidRPr="00870546" w:rsidRDefault="000126F3" w:rsidP="00834222">
            <w:pPr>
              <w:rPr>
                <w:lang w:val="lt-LT"/>
              </w:rPr>
            </w:pPr>
            <w:r w:rsidRPr="00870546">
              <w:rPr>
                <w:lang w:val="lt-LT"/>
              </w:rPr>
              <w:t>Kandidatai, vykdantys savo VNFIL procedūrą</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r>
      <w:tr w:rsidR="000126F3" w:rsidRPr="00870546" w:rsidTr="00E16E3A">
        <w:tc>
          <w:tcPr>
            <w:tcW w:w="6487" w:type="dxa"/>
          </w:tcPr>
          <w:p w:rsidR="000126F3" w:rsidRPr="00870546" w:rsidRDefault="000126F3" w:rsidP="00834222">
            <w:pPr>
              <w:rPr>
                <w:lang w:val="lt-LT"/>
              </w:rPr>
            </w:pPr>
            <w:r w:rsidRPr="00870546">
              <w:rPr>
                <w:lang w:val="lt-LT"/>
              </w:rPr>
              <w:t>Toliau mokytis ar mokytis</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r>
      <w:tr w:rsidR="000126F3" w:rsidRPr="00870546" w:rsidTr="00E16E3A">
        <w:tc>
          <w:tcPr>
            <w:tcW w:w="6487" w:type="dxa"/>
          </w:tcPr>
          <w:p w:rsidR="000126F3" w:rsidRPr="00870546" w:rsidRDefault="000126F3" w:rsidP="00834222">
            <w:pPr>
              <w:rPr>
                <w:lang w:val="lt-LT"/>
              </w:rPr>
            </w:pPr>
            <w:r w:rsidRPr="00870546">
              <w:rPr>
                <w:lang w:val="lt-LT"/>
              </w:rPr>
              <w:t>Gauti kvalifikaciją, kai atitinkama lytis yra nepakankamai atstovaujama</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r>
    </w:tbl>
    <w:p w:rsidR="0085750B" w:rsidRPr="00870546" w:rsidRDefault="00870546" w:rsidP="0085750B">
      <w:pPr>
        <w:pStyle w:val="Textkrper1"/>
        <w:spacing w:after="120"/>
        <w:jc w:val="left"/>
        <w:rPr>
          <w:rFonts w:cs="Arial"/>
          <w:b/>
          <w:lang w:val="lt-LT"/>
        </w:rPr>
      </w:pPr>
      <w:bookmarkStart w:id="10" w:name="_Toc120017050"/>
      <w:bookmarkStart w:id="11" w:name="_Toc135655484"/>
      <w:bookmarkStart w:id="12" w:name="_Toc145841005"/>
      <w:r w:rsidRPr="00870546">
        <w:rPr>
          <w:rFonts w:cs="Arial"/>
          <w:b/>
          <w:lang w:val="lt-LT"/>
        </w:rPr>
        <w:t>VNFIL 1 procedūros pasiekimų lygis: (nurodykite VNFIL procedūrą)</w:t>
      </w:r>
      <w:r w:rsidR="0085750B" w:rsidRPr="00870546">
        <w:rPr>
          <w:rFonts w:cs="Arial"/>
          <w:b/>
          <w:lang w:val="lt-LT"/>
        </w:rPr>
        <w:t>______________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0126F3" w:rsidRPr="00870546" w:rsidTr="006D2C19">
        <w:trPr>
          <w:cantSplit/>
          <w:trHeight w:val="473"/>
        </w:trPr>
        <w:tc>
          <w:tcPr>
            <w:tcW w:w="6487" w:type="dxa"/>
            <w:vMerge w:val="restart"/>
            <w:shd w:val="clear" w:color="auto" w:fill="99CCFF"/>
          </w:tcPr>
          <w:p w:rsidR="000126F3" w:rsidRPr="00870546" w:rsidRDefault="000126F3" w:rsidP="001A72D2">
            <w:pPr>
              <w:rPr>
                <w:lang w:val="lt-LT"/>
              </w:rPr>
            </w:pPr>
            <w:r w:rsidRPr="00870546">
              <w:rPr>
                <w:lang w:val="lt-LT"/>
              </w:rPr>
              <w:t>Kandidato pasiekimų lygis</w:t>
            </w:r>
          </w:p>
          <w:p w:rsidR="000126F3" w:rsidRPr="00870546" w:rsidRDefault="000126F3" w:rsidP="001A72D2">
            <w:pPr>
              <w:rPr>
                <w:lang w:val="lt-LT"/>
              </w:rPr>
            </w:pPr>
          </w:p>
        </w:tc>
        <w:tc>
          <w:tcPr>
            <w:tcW w:w="2552" w:type="dxa"/>
            <w:gridSpan w:val="2"/>
            <w:tcBorders>
              <w:bottom w:val="single" w:sz="4" w:space="0" w:color="auto"/>
            </w:tcBorders>
            <w:shd w:val="clear" w:color="auto" w:fill="99CCFF"/>
            <w:vAlign w:val="center"/>
          </w:tcPr>
          <w:p w:rsidR="000126F3" w:rsidRPr="00870546" w:rsidRDefault="000126F3" w:rsidP="0085750B">
            <w:pPr>
              <w:pStyle w:val="Textkrper2Tabelle"/>
              <w:jc w:val="center"/>
              <w:rPr>
                <w:rFonts w:cs="Arial"/>
                <w:lang w:val="lt-LT"/>
              </w:rPr>
            </w:pPr>
            <w:r w:rsidRPr="00870546">
              <w:rPr>
                <w:rFonts w:cs="Arial"/>
                <w:lang w:val="lt-LT"/>
              </w:rPr>
              <w:t>Procentai</w:t>
            </w:r>
          </w:p>
        </w:tc>
      </w:tr>
      <w:tr w:rsidR="000126F3" w:rsidRPr="00870546" w:rsidTr="0085750B">
        <w:trPr>
          <w:cantSplit/>
          <w:trHeight w:val="473"/>
        </w:trPr>
        <w:tc>
          <w:tcPr>
            <w:tcW w:w="6487" w:type="dxa"/>
            <w:vMerge/>
            <w:shd w:val="clear" w:color="auto" w:fill="D9D9D9"/>
          </w:tcPr>
          <w:p w:rsidR="000126F3" w:rsidRPr="00870546" w:rsidRDefault="000126F3" w:rsidP="0085750B">
            <w:pPr>
              <w:pStyle w:val="Textkrper2Tabelle"/>
              <w:rPr>
                <w:rFonts w:cs="Arial"/>
                <w:lang w:val="lt-LT"/>
              </w:rPr>
            </w:pPr>
          </w:p>
        </w:tc>
        <w:tc>
          <w:tcPr>
            <w:tcW w:w="1276" w:type="dxa"/>
            <w:shd w:val="clear" w:color="auto" w:fill="CCFFFF"/>
            <w:vAlign w:val="center"/>
          </w:tcPr>
          <w:p w:rsidR="000126F3" w:rsidRPr="00870546" w:rsidRDefault="000126F3" w:rsidP="0085750B">
            <w:pPr>
              <w:pStyle w:val="Textkrper2Tabelle"/>
              <w:jc w:val="center"/>
              <w:rPr>
                <w:rFonts w:cs="Arial"/>
                <w:lang w:val="lt-LT"/>
              </w:rPr>
            </w:pPr>
            <w:r w:rsidRPr="00870546">
              <w:rPr>
                <w:rFonts w:cs="Arial"/>
                <w:lang w:val="lt-LT"/>
              </w:rPr>
              <w:t>M</w:t>
            </w:r>
          </w:p>
        </w:tc>
        <w:tc>
          <w:tcPr>
            <w:tcW w:w="1276" w:type="dxa"/>
            <w:shd w:val="clear" w:color="auto" w:fill="CCFFFF"/>
            <w:vAlign w:val="center"/>
          </w:tcPr>
          <w:p w:rsidR="000126F3" w:rsidRPr="00870546" w:rsidRDefault="000126F3" w:rsidP="0085750B">
            <w:pPr>
              <w:pStyle w:val="Textkrper2Tabelle"/>
              <w:jc w:val="center"/>
              <w:rPr>
                <w:rFonts w:cs="Arial"/>
                <w:lang w:val="lt-LT"/>
              </w:rPr>
            </w:pPr>
            <w:r w:rsidRPr="00870546">
              <w:rPr>
                <w:rFonts w:cs="Arial"/>
                <w:lang w:val="lt-LT"/>
              </w:rPr>
              <w:t>V</w:t>
            </w:r>
          </w:p>
        </w:tc>
      </w:tr>
      <w:tr w:rsidR="000126F3" w:rsidRPr="00870546" w:rsidTr="0085750B">
        <w:tc>
          <w:tcPr>
            <w:tcW w:w="6487" w:type="dxa"/>
          </w:tcPr>
          <w:p w:rsidR="000126F3" w:rsidRPr="00870546" w:rsidRDefault="000126F3" w:rsidP="001A72D2">
            <w:pPr>
              <w:rPr>
                <w:lang w:val="lt-LT"/>
              </w:rPr>
            </w:pPr>
            <w:r w:rsidRPr="00870546">
              <w:rPr>
                <w:lang w:val="lt-LT"/>
              </w:rPr>
              <w:t>Kandidatai, vykdantys savo VNFIL procedūrą</w:t>
            </w:r>
          </w:p>
        </w:tc>
        <w:tc>
          <w:tcPr>
            <w:tcW w:w="1276" w:type="dxa"/>
            <w:vAlign w:val="center"/>
          </w:tcPr>
          <w:p w:rsidR="000126F3" w:rsidRPr="00870546" w:rsidRDefault="000126F3" w:rsidP="0085750B">
            <w:pPr>
              <w:pStyle w:val="Textkrper2Tabelle"/>
              <w:jc w:val="right"/>
              <w:rPr>
                <w:rFonts w:cs="Arial"/>
                <w:lang w:val="lt-LT"/>
              </w:rPr>
            </w:pPr>
          </w:p>
        </w:tc>
        <w:tc>
          <w:tcPr>
            <w:tcW w:w="1276" w:type="dxa"/>
            <w:vAlign w:val="center"/>
          </w:tcPr>
          <w:p w:rsidR="000126F3" w:rsidRPr="00870546" w:rsidRDefault="000126F3" w:rsidP="0085750B">
            <w:pPr>
              <w:pStyle w:val="Textkrper2Tabelle"/>
              <w:jc w:val="right"/>
              <w:rPr>
                <w:rFonts w:cs="Arial"/>
                <w:lang w:val="lt-LT"/>
              </w:rPr>
            </w:pPr>
          </w:p>
        </w:tc>
      </w:tr>
      <w:tr w:rsidR="000126F3" w:rsidRPr="00870546" w:rsidTr="0085750B">
        <w:tc>
          <w:tcPr>
            <w:tcW w:w="6487" w:type="dxa"/>
          </w:tcPr>
          <w:p w:rsidR="000126F3" w:rsidRPr="00870546" w:rsidRDefault="000126F3" w:rsidP="001A72D2">
            <w:pPr>
              <w:rPr>
                <w:lang w:val="lt-LT"/>
              </w:rPr>
            </w:pPr>
            <w:r w:rsidRPr="00870546">
              <w:rPr>
                <w:lang w:val="lt-LT"/>
              </w:rPr>
              <w:t>Toliau mokytis ar mokytis</w:t>
            </w:r>
          </w:p>
        </w:tc>
        <w:tc>
          <w:tcPr>
            <w:tcW w:w="1276" w:type="dxa"/>
            <w:vAlign w:val="center"/>
          </w:tcPr>
          <w:p w:rsidR="000126F3" w:rsidRPr="00870546" w:rsidRDefault="000126F3" w:rsidP="0085750B">
            <w:pPr>
              <w:pStyle w:val="Textkrper2Tabelle"/>
              <w:jc w:val="right"/>
              <w:rPr>
                <w:rFonts w:cs="Arial"/>
                <w:lang w:val="lt-LT"/>
              </w:rPr>
            </w:pPr>
          </w:p>
        </w:tc>
        <w:tc>
          <w:tcPr>
            <w:tcW w:w="1276" w:type="dxa"/>
            <w:vAlign w:val="center"/>
          </w:tcPr>
          <w:p w:rsidR="000126F3" w:rsidRPr="00870546" w:rsidRDefault="000126F3" w:rsidP="0085750B">
            <w:pPr>
              <w:pStyle w:val="Textkrper2Tabelle"/>
              <w:jc w:val="right"/>
              <w:rPr>
                <w:rFonts w:cs="Arial"/>
                <w:lang w:val="lt-LT"/>
              </w:rPr>
            </w:pPr>
          </w:p>
        </w:tc>
      </w:tr>
      <w:tr w:rsidR="000126F3" w:rsidRPr="00870546" w:rsidTr="00D13281">
        <w:trPr>
          <w:trHeight w:val="145"/>
        </w:trPr>
        <w:tc>
          <w:tcPr>
            <w:tcW w:w="6487" w:type="dxa"/>
          </w:tcPr>
          <w:p w:rsidR="000126F3" w:rsidRPr="00870546" w:rsidRDefault="000126F3" w:rsidP="001A72D2">
            <w:pPr>
              <w:rPr>
                <w:lang w:val="lt-LT"/>
              </w:rPr>
            </w:pPr>
            <w:r w:rsidRPr="00870546">
              <w:rPr>
                <w:lang w:val="lt-LT"/>
              </w:rPr>
              <w:t>Gauti kvalifikaciją, kai atitinkama lytis yra nepakankamai atstovaujama</w:t>
            </w:r>
          </w:p>
        </w:tc>
        <w:tc>
          <w:tcPr>
            <w:tcW w:w="1276" w:type="dxa"/>
            <w:vAlign w:val="center"/>
          </w:tcPr>
          <w:p w:rsidR="000126F3" w:rsidRPr="00870546" w:rsidRDefault="000126F3" w:rsidP="0085750B">
            <w:pPr>
              <w:pStyle w:val="Textkrper2Tabelle"/>
              <w:jc w:val="right"/>
              <w:rPr>
                <w:rFonts w:cs="Arial"/>
                <w:lang w:val="lt-LT"/>
              </w:rPr>
            </w:pPr>
          </w:p>
        </w:tc>
        <w:tc>
          <w:tcPr>
            <w:tcW w:w="1276" w:type="dxa"/>
            <w:vAlign w:val="center"/>
          </w:tcPr>
          <w:p w:rsidR="000126F3" w:rsidRPr="00870546" w:rsidRDefault="000126F3" w:rsidP="0085750B">
            <w:pPr>
              <w:pStyle w:val="Textkrper2Tabelle"/>
              <w:jc w:val="right"/>
              <w:rPr>
                <w:rFonts w:cs="Arial"/>
                <w:lang w:val="lt-LT"/>
              </w:rPr>
            </w:pPr>
          </w:p>
        </w:tc>
      </w:tr>
    </w:tbl>
    <w:p w:rsidR="0085750B" w:rsidRPr="00870546" w:rsidRDefault="00870546" w:rsidP="0085750B">
      <w:pPr>
        <w:pStyle w:val="Textkrper1"/>
        <w:spacing w:after="120"/>
        <w:jc w:val="left"/>
        <w:rPr>
          <w:rFonts w:cs="Arial"/>
          <w:b/>
          <w:lang w:val="lt-LT"/>
        </w:rPr>
      </w:pPr>
      <w:r w:rsidRPr="00870546">
        <w:rPr>
          <w:rFonts w:cs="Arial"/>
          <w:b/>
          <w:lang w:val="lt-LT"/>
        </w:rPr>
        <w:t>VNFIL 1 procedūros pasiekimų lygis: (nurodykite VNFIL procedūrą)</w:t>
      </w:r>
      <w:r w:rsidR="0085750B" w:rsidRPr="00870546">
        <w:rPr>
          <w:rFonts w:cs="Arial"/>
          <w:b/>
          <w:lang w:val="lt-LT"/>
        </w:rPr>
        <w:t>______________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0126F3" w:rsidRPr="00870546" w:rsidTr="00997394">
        <w:trPr>
          <w:cantSplit/>
          <w:trHeight w:val="473"/>
        </w:trPr>
        <w:tc>
          <w:tcPr>
            <w:tcW w:w="6487" w:type="dxa"/>
            <w:vMerge w:val="restart"/>
            <w:shd w:val="clear" w:color="auto" w:fill="99CCFF"/>
          </w:tcPr>
          <w:p w:rsidR="000126F3" w:rsidRPr="00870546" w:rsidRDefault="000126F3" w:rsidP="008C71EF">
            <w:pPr>
              <w:rPr>
                <w:lang w:val="lt-LT"/>
              </w:rPr>
            </w:pPr>
            <w:r w:rsidRPr="00870546">
              <w:rPr>
                <w:lang w:val="lt-LT"/>
              </w:rPr>
              <w:t>Kandidato pasiekimų lygis</w:t>
            </w:r>
          </w:p>
          <w:p w:rsidR="000126F3" w:rsidRPr="00870546" w:rsidRDefault="000126F3" w:rsidP="008C71EF">
            <w:pPr>
              <w:rPr>
                <w:lang w:val="lt-LT"/>
              </w:rPr>
            </w:pPr>
          </w:p>
        </w:tc>
        <w:tc>
          <w:tcPr>
            <w:tcW w:w="2552" w:type="dxa"/>
            <w:gridSpan w:val="2"/>
            <w:tcBorders>
              <w:bottom w:val="single" w:sz="4" w:space="0" w:color="auto"/>
            </w:tcBorders>
            <w:shd w:val="clear" w:color="auto" w:fill="99CCFF"/>
            <w:vAlign w:val="center"/>
          </w:tcPr>
          <w:p w:rsidR="000126F3" w:rsidRPr="00870546" w:rsidRDefault="000126F3" w:rsidP="0085750B">
            <w:pPr>
              <w:pStyle w:val="Textkrper2Tabelle"/>
              <w:jc w:val="center"/>
              <w:rPr>
                <w:rFonts w:cs="Arial"/>
                <w:lang w:val="lt-LT"/>
              </w:rPr>
            </w:pPr>
            <w:r w:rsidRPr="00870546">
              <w:rPr>
                <w:rFonts w:cs="Arial"/>
                <w:lang w:val="lt-LT"/>
              </w:rPr>
              <w:t>Procentai</w:t>
            </w:r>
          </w:p>
        </w:tc>
      </w:tr>
      <w:tr w:rsidR="000126F3" w:rsidRPr="00870546" w:rsidTr="0085750B">
        <w:trPr>
          <w:cantSplit/>
          <w:trHeight w:val="473"/>
        </w:trPr>
        <w:tc>
          <w:tcPr>
            <w:tcW w:w="6487" w:type="dxa"/>
            <w:vMerge/>
            <w:shd w:val="clear" w:color="auto" w:fill="D9D9D9"/>
          </w:tcPr>
          <w:p w:rsidR="000126F3" w:rsidRPr="00870546" w:rsidRDefault="000126F3" w:rsidP="0085750B">
            <w:pPr>
              <w:pStyle w:val="Textkrper2Tabelle"/>
              <w:rPr>
                <w:rFonts w:cs="Arial"/>
                <w:lang w:val="lt-LT"/>
              </w:rPr>
            </w:pPr>
          </w:p>
        </w:tc>
        <w:tc>
          <w:tcPr>
            <w:tcW w:w="1276" w:type="dxa"/>
            <w:shd w:val="clear" w:color="auto" w:fill="CCFFFF"/>
            <w:vAlign w:val="center"/>
          </w:tcPr>
          <w:p w:rsidR="000126F3" w:rsidRPr="00870546" w:rsidRDefault="000126F3" w:rsidP="0085750B">
            <w:pPr>
              <w:pStyle w:val="Textkrper2Tabelle"/>
              <w:jc w:val="center"/>
              <w:rPr>
                <w:rFonts w:cs="Arial"/>
                <w:lang w:val="lt-LT"/>
              </w:rPr>
            </w:pPr>
            <w:r w:rsidRPr="00870546">
              <w:rPr>
                <w:rFonts w:cs="Arial"/>
                <w:lang w:val="lt-LT"/>
              </w:rPr>
              <w:t>M</w:t>
            </w:r>
          </w:p>
        </w:tc>
        <w:tc>
          <w:tcPr>
            <w:tcW w:w="1276" w:type="dxa"/>
            <w:shd w:val="clear" w:color="auto" w:fill="CCFFFF"/>
            <w:vAlign w:val="center"/>
          </w:tcPr>
          <w:p w:rsidR="000126F3" w:rsidRPr="00870546" w:rsidRDefault="000126F3" w:rsidP="0085750B">
            <w:pPr>
              <w:pStyle w:val="Textkrper2Tabelle"/>
              <w:jc w:val="center"/>
              <w:rPr>
                <w:rFonts w:cs="Arial"/>
                <w:lang w:val="lt-LT"/>
              </w:rPr>
            </w:pPr>
            <w:r w:rsidRPr="00870546">
              <w:rPr>
                <w:rFonts w:cs="Arial"/>
                <w:lang w:val="lt-LT"/>
              </w:rPr>
              <w:t>V</w:t>
            </w:r>
          </w:p>
        </w:tc>
      </w:tr>
      <w:tr w:rsidR="000126F3" w:rsidRPr="00870546" w:rsidTr="0085750B">
        <w:tc>
          <w:tcPr>
            <w:tcW w:w="6487" w:type="dxa"/>
          </w:tcPr>
          <w:p w:rsidR="000126F3" w:rsidRPr="00870546" w:rsidRDefault="000126F3" w:rsidP="008C71EF">
            <w:pPr>
              <w:rPr>
                <w:lang w:val="lt-LT"/>
              </w:rPr>
            </w:pPr>
            <w:r w:rsidRPr="00870546">
              <w:rPr>
                <w:lang w:val="lt-LT"/>
              </w:rPr>
              <w:t>Kandidatai, vykdantys savo VNFIL procedūrą</w:t>
            </w:r>
          </w:p>
        </w:tc>
        <w:tc>
          <w:tcPr>
            <w:tcW w:w="1276" w:type="dxa"/>
            <w:vAlign w:val="center"/>
          </w:tcPr>
          <w:p w:rsidR="000126F3" w:rsidRPr="00870546" w:rsidRDefault="000126F3" w:rsidP="0085750B">
            <w:pPr>
              <w:pStyle w:val="Textkrper2Tabelle"/>
              <w:jc w:val="right"/>
              <w:rPr>
                <w:rFonts w:cs="Arial"/>
                <w:lang w:val="lt-LT"/>
              </w:rPr>
            </w:pPr>
          </w:p>
        </w:tc>
        <w:tc>
          <w:tcPr>
            <w:tcW w:w="1276" w:type="dxa"/>
            <w:vAlign w:val="center"/>
          </w:tcPr>
          <w:p w:rsidR="000126F3" w:rsidRPr="00870546" w:rsidRDefault="000126F3" w:rsidP="0085750B">
            <w:pPr>
              <w:pStyle w:val="Textkrper2Tabelle"/>
              <w:jc w:val="right"/>
              <w:rPr>
                <w:rFonts w:cs="Arial"/>
                <w:lang w:val="lt-LT"/>
              </w:rPr>
            </w:pPr>
          </w:p>
        </w:tc>
      </w:tr>
      <w:tr w:rsidR="000126F3" w:rsidRPr="00870546" w:rsidTr="0085750B">
        <w:tc>
          <w:tcPr>
            <w:tcW w:w="6487" w:type="dxa"/>
          </w:tcPr>
          <w:p w:rsidR="000126F3" w:rsidRPr="00870546" w:rsidRDefault="000126F3" w:rsidP="008C71EF">
            <w:pPr>
              <w:rPr>
                <w:lang w:val="lt-LT"/>
              </w:rPr>
            </w:pPr>
            <w:r w:rsidRPr="00870546">
              <w:rPr>
                <w:lang w:val="lt-LT"/>
              </w:rPr>
              <w:t>Toliau mokytis ar mokytis</w:t>
            </w:r>
          </w:p>
        </w:tc>
        <w:tc>
          <w:tcPr>
            <w:tcW w:w="1276" w:type="dxa"/>
            <w:vAlign w:val="center"/>
          </w:tcPr>
          <w:p w:rsidR="000126F3" w:rsidRPr="00870546" w:rsidRDefault="000126F3" w:rsidP="0085750B">
            <w:pPr>
              <w:pStyle w:val="Textkrper2Tabelle"/>
              <w:jc w:val="right"/>
              <w:rPr>
                <w:rFonts w:cs="Arial"/>
                <w:lang w:val="lt-LT"/>
              </w:rPr>
            </w:pPr>
          </w:p>
        </w:tc>
        <w:tc>
          <w:tcPr>
            <w:tcW w:w="1276" w:type="dxa"/>
            <w:vAlign w:val="center"/>
          </w:tcPr>
          <w:p w:rsidR="000126F3" w:rsidRPr="00870546" w:rsidRDefault="000126F3" w:rsidP="0085750B">
            <w:pPr>
              <w:pStyle w:val="Textkrper2Tabelle"/>
              <w:jc w:val="right"/>
              <w:rPr>
                <w:rFonts w:cs="Arial"/>
                <w:lang w:val="lt-LT"/>
              </w:rPr>
            </w:pPr>
          </w:p>
        </w:tc>
      </w:tr>
      <w:tr w:rsidR="000126F3" w:rsidRPr="00870546" w:rsidTr="0085750B">
        <w:tc>
          <w:tcPr>
            <w:tcW w:w="6487" w:type="dxa"/>
          </w:tcPr>
          <w:p w:rsidR="000126F3" w:rsidRPr="00870546" w:rsidRDefault="000126F3" w:rsidP="008C71EF">
            <w:pPr>
              <w:rPr>
                <w:lang w:val="lt-LT"/>
              </w:rPr>
            </w:pPr>
            <w:r w:rsidRPr="00870546">
              <w:rPr>
                <w:lang w:val="lt-LT"/>
              </w:rPr>
              <w:t>Gauti kvalifikaciją, kai atitinkama lytis yra nepakankamai atstovaujama</w:t>
            </w:r>
          </w:p>
        </w:tc>
        <w:tc>
          <w:tcPr>
            <w:tcW w:w="1276" w:type="dxa"/>
            <w:vAlign w:val="center"/>
          </w:tcPr>
          <w:p w:rsidR="000126F3" w:rsidRPr="00870546" w:rsidRDefault="000126F3" w:rsidP="0085750B">
            <w:pPr>
              <w:pStyle w:val="Textkrper2Tabelle"/>
              <w:jc w:val="right"/>
              <w:rPr>
                <w:rFonts w:cs="Arial"/>
                <w:lang w:val="lt-LT"/>
              </w:rPr>
            </w:pPr>
          </w:p>
        </w:tc>
        <w:tc>
          <w:tcPr>
            <w:tcW w:w="1276" w:type="dxa"/>
            <w:vAlign w:val="center"/>
          </w:tcPr>
          <w:p w:rsidR="000126F3" w:rsidRPr="00870546" w:rsidRDefault="000126F3" w:rsidP="0085750B">
            <w:pPr>
              <w:pStyle w:val="Textkrper2Tabelle"/>
              <w:jc w:val="right"/>
              <w:rPr>
                <w:rFonts w:cs="Arial"/>
                <w:lang w:val="lt-LT"/>
              </w:rPr>
            </w:pPr>
          </w:p>
        </w:tc>
      </w:tr>
    </w:tbl>
    <w:p w:rsidR="004851A9" w:rsidRPr="00870546" w:rsidRDefault="004851A9" w:rsidP="004851A9">
      <w:pPr>
        <w:pStyle w:val="Textkrper1"/>
        <w:rPr>
          <w:rFonts w:cs="Arial"/>
          <w:lang w:val="lt-LT"/>
        </w:rPr>
      </w:pPr>
      <w:r w:rsidRPr="00870546">
        <w:rPr>
          <w:szCs w:val="20"/>
          <w:lang w:val="lt-LT"/>
        </w:rPr>
        <w:t>Jei reikia, pridėkite papildomas lenteles.</w:t>
      </w:r>
    </w:p>
    <w:p w:rsidR="004851A9" w:rsidRPr="00870546" w:rsidRDefault="004851A9" w:rsidP="004851A9">
      <w:pPr>
        <w:pStyle w:val="Textkrper1"/>
        <w:rPr>
          <w:rFonts w:cs="Arial"/>
          <w:lang w:val="lt-LT"/>
        </w:rPr>
      </w:pPr>
    </w:p>
    <w:p w:rsidR="004851A9" w:rsidRPr="00870546" w:rsidRDefault="004851A9" w:rsidP="004851A9">
      <w:pPr>
        <w:pStyle w:val="Textkrper1"/>
        <w:rPr>
          <w:rFonts w:cs="Arial"/>
          <w:lang w:val="lt-LT"/>
        </w:rPr>
      </w:pPr>
      <w:r w:rsidRPr="00870546">
        <w:rPr>
          <w:rFonts w:cs="Arial"/>
          <w:lang w:val="lt-LT"/>
        </w:rPr>
        <w:t>Kai yra lyčių skirtumai: kaip galima paaiškinti skirtumą?</w:t>
      </w:r>
    </w:p>
    <w:p w:rsidR="000A3639" w:rsidRPr="00870546" w:rsidRDefault="000A3639" w:rsidP="000A3639">
      <w:pPr>
        <w:pStyle w:val="Textkrper1"/>
        <w:rPr>
          <w:rFonts w:cs="Arial"/>
          <w:lang w:val="lt-LT"/>
        </w:rPr>
      </w:pPr>
    </w:p>
    <w:p w:rsidR="000A3639" w:rsidRPr="00870546" w:rsidRDefault="000A3639" w:rsidP="000A3639">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870546" w:rsidTr="006D116E">
        <w:trPr>
          <w:trHeight w:val="821"/>
        </w:trPr>
        <w:tc>
          <w:tcPr>
            <w:tcW w:w="8942" w:type="dxa"/>
          </w:tcPr>
          <w:p w:rsidR="000A3639" w:rsidRPr="00870546" w:rsidRDefault="000A3639" w:rsidP="006D116E">
            <w:pPr>
              <w:pStyle w:val="Textkrper2Tabelle"/>
              <w:rPr>
                <w:rFonts w:cs="Arial"/>
                <w:lang w:val="lt-LT"/>
              </w:rPr>
            </w:pPr>
          </w:p>
          <w:p w:rsidR="000A3639" w:rsidRPr="00870546" w:rsidRDefault="000A3639" w:rsidP="006D116E">
            <w:pPr>
              <w:pStyle w:val="Textkrper2Tabelle"/>
              <w:rPr>
                <w:rFonts w:cs="Arial"/>
                <w:lang w:val="lt-LT"/>
              </w:rPr>
            </w:pPr>
          </w:p>
        </w:tc>
      </w:tr>
    </w:tbl>
    <w:p w:rsidR="000A3639" w:rsidRPr="00870546" w:rsidRDefault="000A3639" w:rsidP="002D7406">
      <w:pPr>
        <w:spacing w:before="120"/>
        <w:rPr>
          <w:lang w:val="lt-LT"/>
        </w:rPr>
      </w:pPr>
    </w:p>
    <w:p w:rsidR="000A3639" w:rsidRPr="00870546" w:rsidRDefault="000A3639">
      <w:pPr>
        <w:jc w:val="left"/>
        <w:rPr>
          <w:rFonts w:cs="Arial"/>
          <w:bCs/>
          <w:kern w:val="32"/>
          <w:sz w:val="28"/>
          <w:szCs w:val="32"/>
          <w:lang w:val="lt-LT"/>
        </w:rPr>
      </w:pPr>
      <w:r w:rsidRPr="00870546">
        <w:rPr>
          <w:lang w:val="lt-LT"/>
        </w:rPr>
        <w:br w:type="page"/>
      </w:r>
    </w:p>
    <w:bookmarkEnd w:id="10"/>
    <w:bookmarkEnd w:id="11"/>
    <w:bookmarkEnd w:id="12"/>
    <w:p w:rsidR="000126F3" w:rsidRPr="00870546" w:rsidRDefault="000126F3" w:rsidP="000126F3">
      <w:pPr>
        <w:pStyle w:val="Kop1"/>
        <w:ind w:firstLine="655"/>
        <w:rPr>
          <w:lang w:val="lt-LT"/>
        </w:rPr>
      </w:pPr>
      <w:r w:rsidRPr="00870546">
        <w:rPr>
          <w:lang w:val="lt-LT"/>
        </w:rPr>
        <w:lastRenderedPageBreak/>
        <w:t>Po kompetencijų pripažinimo užimtumo lygis (metai....)</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D621B8" w:rsidRPr="00870546" w:rsidTr="00D621B8">
        <w:trPr>
          <w:cantSplit/>
          <w:trHeight w:val="430"/>
        </w:trPr>
        <w:tc>
          <w:tcPr>
            <w:tcW w:w="5220" w:type="dxa"/>
            <w:vMerge w:val="restart"/>
            <w:shd w:val="clear" w:color="auto" w:fill="99CCFF"/>
            <w:vAlign w:val="center"/>
          </w:tcPr>
          <w:p w:rsidR="000126F3" w:rsidRPr="00870546" w:rsidRDefault="000126F3" w:rsidP="000126F3">
            <w:pPr>
              <w:rPr>
                <w:lang w:val="lt-LT"/>
              </w:rPr>
            </w:pPr>
            <w:r w:rsidRPr="00870546">
              <w:rPr>
                <w:lang w:val="lt-LT"/>
              </w:rPr>
              <w:t>Įsidarbinimo normos</w:t>
            </w:r>
          </w:p>
          <w:p w:rsidR="00D621B8" w:rsidRPr="00870546" w:rsidRDefault="00D621B8" w:rsidP="00D621B8">
            <w:pPr>
              <w:pStyle w:val="Textkrper2Tabelle"/>
              <w:tabs>
                <w:tab w:val="left" w:pos="2613"/>
              </w:tabs>
              <w:ind w:left="-108" w:firstLine="142"/>
              <w:rPr>
                <w:rFonts w:cs="Arial"/>
                <w:lang w:val="lt-LT"/>
              </w:rPr>
            </w:pPr>
          </w:p>
        </w:tc>
        <w:tc>
          <w:tcPr>
            <w:tcW w:w="3420" w:type="dxa"/>
            <w:gridSpan w:val="3"/>
            <w:tcBorders>
              <w:bottom w:val="single" w:sz="4" w:space="0" w:color="auto"/>
            </w:tcBorders>
            <w:shd w:val="clear" w:color="auto" w:fill="99CCFF"/>
            <w:vAlign w:val="center"/>
          </w:tcPr>
          <w:p w:rsidR="00D621B8" w:rsidRPr="00870546" w:rsidRDefault="000126F3" w:rsidP="00D621B8">
            <w:pPr>
              <w:pStyle w:val="Textkrper2Tabelle"/>
              <w:tabs>
                <w:tab w:val="left" w:pos="2613"/>
              </w:tabs>
              <w:jc w:val="center"/>
              <w:rPr>
                <w:rFonts w:cs="Arial"/>
                <w:lang w:val="lt-LT"/>
              </w:rPr>
            </w:pPr>
            <w:r w:rsidRPr="00870546">
              <w:rPr>
                <w:rFonts w:cs="Arial"/>
                <w:lang w:val="lt-LT"/>
              </w:rPr>
              <w:t>Procentas visų sėkmingų kandidatų *</w:t>
            </w:r>
          </w:p>
        </w:tc>
      </w:tr>
      <w:tr w:rsidR="00750DD3" w:rsidRPr="00870546" w:rsidTr="00D621B8">
        <w:trPr>
          <w:cantSplit/>
          <w:trHeight w:val="430"/>
        </w:trPr>
        <w:tc>
          <w:tcPr>
            <w:tcW w:w="5220" w:type="dxa"/>
            <w:vMerge/>
            <w:shd w:val="clear" w:color="auto" w:fill="D9D9D9"/>
          </w:tcPr>
          <w:p w:rsidR="00750DD3" w:rsidRPr="00870546" w:rsidRDefault="00750DD3" w:rsidP="006D116E">
            <w:pPr>
              <w:pStyle w:val="Textkrper2Tabelle"/>
              <w:rPr>
                <w:rFonts w:cs="Arial"/>
                <w:lang w:val="lt-LT"/>
              </w:rPr>
            </w:pPr>
          </w:p>
        </w:tc>
        <w:tc>
          <w:tcPr>
            <w:tcW w:w="1080" w:type="dxa"/>
            <w:shd w:val="clear" w:color="auto" w:fill="CCFFFF"/>
          </w:tcPr>
          <w:p w:rsidR="00750DD3" w:rsidRPr="00870546" w:rsidRDefault="00750DD3" w:rsidP="001557D7">
            <w:pPr>
              <w:pStyle w:val="Textkrper2Tabelle"/>
              <w:jc w:val="center"/>
              <w:rPr>
                <w:rFonts w:cs="Arial"/>
                <w:lang w:val="lt-LT"/>
              </w:rPr>
            </w:pPr>
            <w:r w:rsidRPr="00870546">
              <w:rPr>
                <w:rFonts w:cs="Arial"/>
                <w:lang w:val="lt-LT"/>
              </w:rPr>
              <w:t>M</w:t>
            </w:r>
          </w:p>
        </w:tc>
        <w:tc>
          <w:tcPr>
            <w:tcW w:w="1260" w:type="dxa"/>
            <w:shd w:val="clear" w:color="auto" w:fill="CCFFFF"/>
          </w:tcPr>
          <w:p w:rsidR="00750DD3" w:rsidRPr="00870546" w:rsidRDefault="00750DD3" w:rsidP="001557D7">
            <w:pPr>
              <w:pStyle w:val="Textkrper2Tabelle"/>
              <w:jc w:val="center"/>
              <w:rPr>
                <w:rFonts w:cs="Arial"/>
                <w:lang w:val="lt-LT"/>
              </w:rPr>
            </w:pPr>
            <w:r w:rsidRPr="00870546">
              <w:rPr>
                <w:rFonts w:cs="Arial"/>
                <w:lang w:val="lt-LT"/>
              </w:rPr>
              <w:t>V</w:t>
            </w:r>
          </w:p>
        </w:tc>
        <w:tc>
          <w:tcPr>
            <w:tcW w:w="1080" w:type="dxa"/>
            <w:shd w:val="clear" w:color="auto" w:fill="CCFFFF"/>
          </w:tcPr>
          <w:p w:rsidR="00750DD3" w:rsidRPr="00870546" w:rsidRDefault="00750DD3" w:rsidP="001557D7">
            <w:pPr>
              <w:pStyle w:val="Textkrper2Tabelle"/>
              <w:jc w:val="center"/>
              <w:rPr>
                <w:rFonts w:cs="Arial"/>
                <w:lang w:val="lt-LT"/>
              </w:rPr>
            </w:pPr>
            <w:r w:rsidRPr="00870546">
              <w:rPr>
                <w:rFonts w:cs="Arial"/>
                <w:lang w:val="lt-LT"/>
              </w:rPr>
              <w:t>Iš viso</w:t>
            </w:r>
          </w:p>
        </w:tc>
      </w:tr>
      <w:tr w:rsidR="000126F3" w:rsidRPr="00870546" w:rsidTr="007D05B0">
        <w:trPr>
          <w:trHeight w:val="540"/>
        </w:trPr>
        <w:tc>
          <w:tcPr>
            <w:tcW w:w="5220" w:type="dxa"/>
          </w:tcPr>
          <w:p w:rsidR="000126F3" w:rsidRPr="00870546" w:rsidRDefault="000126F3" w:rsidP="00892D49">
            <w:pPr>
              <w:rPr>
                <w:lang w:val="lt-LT"/>
              </w:rPr>
            </w:pPr>
            <w:r w:rsidRPr="00870546">
              <w:rPr>
                <w:lang w:val="lt-LT"/>
              </w:rPr>
              <w:t>Sėkmingi kandidatai įdarbinami per metus nuo programos pabaigos</w:t>
            </w:r>
          </w:p>
        </w:tc>
        <w:tc>
          <w:tcPr>
            <w:tcW w:w="1080" w:type="dxa"/>
            <w:vAlign w:val="center"/>
          </w:tcPr>
          <w:p w:rsidR="000126F3" w:rsidRPr="00870546" w:rsidRDefault="000126F3" w:rsidP="006D116E">
            <w:pPr>
              <w:pStyle w:val="Textkrper2Tabelle"/>
              <w:ind w:left="-108" w:firstLine="108"/>
              <w:jc w:val="right"/>
              <w:rPr>
                <w:rFonts w:cs="Arial"/>
                <w:lang w:val="lt-LT"/>
              </w:rPr>
            </w:pPr>
          </w:p>
        </w:tc>
        <w:tc>
          <w:tcPr>
            <w:tcW w:w="1260" w:type="dxa"/>
            <w:vAlign w:val="center"/>
          </w:tcPr>
          <w:p w:rsidR="000126F3" w:rsidRPr="00870546" w:rsidRDefault="000126F3" w:rsidP="006D116E">
            <w:pPr>
              <w:pStyle w:val="Textkrper2Tabelle"/>
              <w:jc w:val="right"/>
              <w:rPr>
                <w:rFonts w:cs="Arial"/>
                <w:lang w:val="lt-LT"/>
              </w:rPr>
            </w:pPr>
          </w:p>
        </w:tc>
        <w:tc>
          <w:tcPr>
            <w:tcW w:w="1080" w:type="dxa"/>
            <w:vAlign w:val="center"/>
          </w:tcPr>
          <w:p w:rsidR="000126F3" w:rsidRPr="00870546" w:rsidRDefault="000126F3" w:rsidP="006D116E">
            <w:pPr>
              <w:pStyle w:val="Textkrper2Tabelle"/>
              <w:jc w:val="right"/>
              <w:rPr>
                <w:rFonts w:cs="Arial"/>
                <w:lang w:val="lt-LT"/>
              </w:rPr>
            </w:pPr>
          </w:p>
        </w:tc>
      </w:tr>
      <w:tr w:rsidR="000126F3" w:rsidRPr="00870546" w:rsidTr="007D05B0">
        <w:trPr>
          <w:trHeight w:val="540"/>
        </w:trPr>
        <w:tc>
          <w:tcPr>
            <w:tcW w:w="5220" w:type="dxa"/>
          </w:tcPr>
          <w:p w:rsidR="000126F3" w:rsidRPr="00870546" w:rsidRDefault="000126F3" w:rsidP="00892D49">
            <w:pPr>
              <w:rPr>
                <w:lang w:val="lt-LT"/>
              </w:rPr>
            </w:pPr>
            <w:r w:rsidRPr="00870546">
              <w:rPr>
                <w:lang w:val="lt-LT"/>
              </w:rPr>
              <w:t>Sėkmingi kandidatai įdarbinami, kai lytis yra per mažai atstovaujama per metus po programos pabaigos</w:t>
            </w:r>
          </w:p>
        </w:tc>
        <w:tc>
          <w:tcPr>
            <w:tcW w:w="1080" w:type="dxa"/>
            <w:vAlign w:val="center"/>
          </w:tcPr>
          <w:p w:rsidR="000126F3" w:rsidRPr="00870546" w:rsidRDefault="000126F3" w:rsidP="006D116E">
            <w:pPr>
              <w:pStyle w:val="Textkrper2Tabelle"/>
              <w:jc w:val="right"/>
              <w:rPr>
                <w:rFonts w:cs="Arial"/>
                <w:lang w:val="lt-LT"/>
              </w:rPr>
            </w:pPr>
          </w:p>
        </w:tc>
        <w:tc>
          <w:tcPr>
            <w:tcW w:w="1260" w:type="dxa"/>
            <w:vAlign w:val="center"/>
          </w:tcPr>
          <w:p w:rsidR="000126F3" w:rsidRPr="00870546" w:rsidRDefault="000126F3" w:rsidP="006D116E">
            <w:pPr>
              <w:pStyle w:val="Textkrper2Tabelle"/>
              <w:jc w:val="right"/>
              <w:rPr>
                <w:rFonts w:cs="Arial"/>
                <w:lang w:val="lt-LT"/>
              </w:rPr>
            </w:pPr>
          </w:p>
        </w:tc>
        <w:tc>
          <w:tcPr>
            <w:tcW w:w="1080" w:type="dxa"/>
            <w:vAlign w:val="center"/>
          </w:tcPr>
          <w:p w:rsidR="000126F3" w:rsidRPr="00870546" w:rsidRDefault="000126F3" w:rsidP="006D116E">
            <w:pPr>
              <w:pStyle w:val="Textkrper2Tabelle"/>
              <w:jc w:val="right"/>
              <w:rPr>
                <w:rFonts w:cs="Arial"/>
                <w:lang w:val="lt-LT"/>
              </w:rPr>
            </w:pPr>
          </w:p>
        </w:tc>
      </w:tr>
    </w:tbl>
    <w:p w:rsidR="00D621B8" w:rsidRPr="00870546" w:rsidRDefault="00D621B8" w:rsidP="00D621B8">
      <w:pPr>
        <w:pStyle w:val="Textkrper1"/>
        <w:rPr>
          <w:rFonts w:cs="Arial"/>
          <w:lang w:val="lt-LT"/>
        </w:rPr>
      </w:pPr>
      <w:r w:rsidRPr="00870546">
        <w:rPr>
          <w:rFonts w:cs="Arial"/>
          <w:lang w:val="lt-LT"/>
        </w:rPr>
        <w:t>*</w:t>
      </w:r>
      <w:r w:rsidR="000126F3" w:rsidRPr="00870546">
        <w:rPr>
          <w:lang w:val="lt-LT"/>
        </w:rPr>
        <w:t xml:space="preserve"> </w:t>
      </w:r>
      <w:r w:rsidR="000126F3" w:rsidRPr="00870546">
        <w:rPr>
          <w:rFonts w:cs="Arial"/>
          <w:lang w:val="lt-LT"/>
        </w:rPr>
        <w:t>Prašome įterpti moterų, užimančių sėkmingą darbo vietą, procentinę dalį, palyginti su visomis sėkmingai išrinktomis moterimis ir kt.</w:t>
      </w:r>
    </w:p>
    <w:p w:rsidR="00D621B8" w:rsidRPr="00870546" w:rsidRDefault="00870546" w:rsidP="00D621B8">
      <w:pPr>
        <w:pStyle w:val="Textkrper1"/>
        <w:spacing w:after="120"/>
        <w:jc w:val="left"/>
        <w:rPr>
          <w:rFonts w:cs="Arial"/>
          <w:b/>
          <w:lang w:val="lt-LT"/>
        </w:rPr>
      </w:pPr>
      <w:r w:rsidRPr="00870546">
        <w:rPr>
          <w:rFonts w:cs="Arial"/>
          <w:b/>
          <w:lang w:val="lt-LT"/>
        </w:rPr>
        <w:t>VNFIL 1 užimtumo lygis: (nurodykite VNFIL procedūrą) ______________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0126F3" w:rsidRPr="00870546" w:rsidTr="00E0342B">
        <w:trPr>
          <w:cantSplit/>
          <w:trHeight w:val="430"/>
        </w:trPr>
        <w:tc>
          <w:tcPr>
            <w:tcW w:w="5220" w:type="dxa"/>
            <w:vMerge w:val="restart"/>
            <w:shd w:val="clear" w:color="auto" w:fill="99CCFF"/>
          </w:tcPr>
          <w:p w:rsidR="000126F3" w:rsidRPr="00870546" w:rsidRDefault="000126F3" w:rsidP="000126F3">
            <w:pPr>
              <w:rPr>
                <w:lang w:val="lt-LT"/>
              </w:rPr>
            </w:pPr>
            <w:r w:rsidRPr="00870546">
              <w:rPr>
                <w:lang w:val="lt-LT"/>
              </w:rPr>
              <w:t>Įsidarbinimo normos</w:t>
            </w:r>
          </w:p>
          <w:p w:rsidR="000126F3" w:rsidRPr="00870546" w:rsidRDefault="000126F3" w:rsidP="00763809">
            <w:pPr>
              <w:rPr>
                <w:lang w:val="lt-LT"/>
              </w:rPr>
            </w:pPr>
          </w:p>
        </w:tc>
        <w:tc>
          <w:tcPr>
            <w:tcW w:w="3420" w:type="dxa"/>
            <w:gridSpan w:val="3"/>
            <w:tcBorders>
              <w:bottom w:val="single" w:sz="4" w:space="0" w:color="auto"/>
            </w:tcBorders>
            <w:shd w:val="clear" w:color="auto" w:fill="99CCFF"/>
            <w:vAlign w:val="center"/>
          </w:tcPr>
          <w:p w:rsidR="000126F3" w:rsidRPr="00870546" w:rsidRDefault="000126F3" w:rsidP="006D116E">
            <w:pPr>
              <w:pStyle w:val="Textkrper2Tabelle"/>
              <w:tabs>
                <w:tab w:val="left" w:pos="2613"/>
              </w:tabs>
              <w:jc w:val="center"/>
              <w:rPr>
                <w:rFonts w:cs="Arial"/>
                <w:lang w:val="lt-LT"/>
              </w:rPr>
            </w:pPr>
            <w:r w:rsidRPr="00870546">
              <w:rPr>
                <w:rFonts w:cs="Arial"/>
                <w:lang w:val="lt-LT"/>
              </w:rPr>
              <w:t>Procentas visų sėkmingų kandidatų *</w:t>
            </w:r>
          </w:p>
        </w:tc>
      </w:tr>
      <w:tr w:rsidR="000126F3" w:rsidRPr="00870546" w:rsidTr="006D116E">
        <w:trPr>
          <w:cantSplit/>
          <w:trHeight w:val="430"/>
        </w:trPr>
        <w:tc>
          <w:tcPr>
            <w:tcW w:w="5220" w:type="dxa"/>
            <w:vMerge/>
            <w:shd w:val="clear" w:color="auto" w:fill="D9D9D9"/>
          </w:tcPr>
          <w:p w:rsidR="000126F3" w:rsidRPr="00870546" w:rsidRDefault="000126F3" w:rsidP="006D116E">
            <w:pPr>
              <w:pStyle w:val="Textkrper2Tabelle"/>
              <w:rPr>
                <w:rFonts w:cs="Arial"/>
                <w:lang w:val="lt-LT"/>
              </w:rPr>
            </w:pPr>
          </w:p>
        </w:tc>
        <w:tc>
          <w:tcPr>
            <w:tcW w:w="1080" w:type="dxa"/>
            <w:shd w:val="clear" w:color="auto" w:fill="CCFFFF"/>
          </w:tcPr>
          <w:p w:rsidR="000126F3" w:rsidRPr="00870546" w:rsidRDefault="000126F3" w:rsidP="006D116E">
            <w:pPr>
              <w:pStyle w:val="Textkrper2Tabelle"/>
              <w:jc w:val="center"/>
              <w:rPr>
                <w:rFonts w:cs="Arial"/>
                <w:lang w:val="lt-LT"/>
              </w:rPr>
            </w:pPr>
            <w:r w:rsidRPr="00870546">
              <w:rPr>
                <w:rFonts w:cs="Arial"/>
                <w:lang w:val="lt-LT"/>
              </w:rPr>
              <w:t>M</w:t>
            </w:r>
          </w:p>
        </w:tc>
        <w:tc>
          <w:tcPr>
            <w:tcW w:w="1260" w:type="dxa"/>
            <w:shd w:val="clear" w:color="auto" w:fill="CCFFFF"/>
          </w:tcPr>
          <w:p w:rsidR="000126F3" w:rsidRPr="00870546" w:rsidRDefault="000126F3" w:rsidP="006D116E">
            <w:pPr>
              <w:pStyle w:val="Textkrper2Tabelle"/>
              <w:jc w:val="center"/>
              <w:rPr>
                <w:rFonts w:cs="Arial"/>
                <w:lang w:val="lt-LT"/>
              </w:rPr>
            </w:pPr>
            <w:r w:rsidRPr="00870546">
              <w:rPr>
                <w:rFonts w:cs="Arial"/>
                <w:lang w:val="lt-LT"/>
              </w:rPr>
              <w:t>V</w:t>
            </w:r>
          </w:p>
        </w:tc>
        <w:tc>
          <w:tcPr>
            <w:tcW w:w="1080" w:type="dxa"/>
            <w:shd w:val="clear" w:color="auto" w:fill="CCFFFF"/>
          </w:tcPr>
          <w:p w:rsidR="000126F3" w:rsidRPr="00870546" w:rsidRDefault="000126F3" w:rsidP="006D116E">
            <w:pPr>
              <w:pStyle w:val="Textkrper2Tabelle"/>
              <w:jc w:val="center"/>
              <w:rPr>
                <w:rFonts w:cs="Arial"/>
                <w:lang w:val="lt-LT"/>
              </w:rPr>
            </w:pPr>
            <w:r w:rsidRPr="00870546">
              <w:rPr>
                <w:rFonts w:cs="Arial"/>
                <w:lang w:val="lt-LT"/>
              </w:rPr>
              <w:t>Iš viso</w:t>
            </w:r>
          </w:p>
        </w:tc>
      </w:tr>
      <w:tr w:rsidR="000126F3" w:rsidRPr="00870546" w:rsidTr="00E0342B">
        <w:trPr>
          <w:trHeight w:val="540"/>
        </w:trPr>
        <w:tc>
          <w:tcPr>
            <w:tcW w:w="5220" w:type="dxa"/>
          </w:tcPr>
          <w:p w:rsidR="000126F3" w:rsidRPr="00870546" w:rsidRDefault="000126F3" w:rsidP="00763809">
            <w:pPr>
              <w:rPr>
                <w:lang w:val="lt-LT"/>
              </w:rPr>
            </w:pPr>
            <w:r w:rsidRPr="00870546">
              <w:rPr>
                <w:lang w:val="lt-LT"/>
              </w:rPr>
              <w:t>Sėkmingi kandidatai įdarbinami per metus nuo programos pabaigos</w:t>
            </w:r>
          </w:p>
        </w:tc>
        <w:tc>
          <w:tcPr>
            <w:tcW w:w="1080" w:type="dxa"/>
            <w:vAlign w:val="center"/>
          </w:tcPr>
          <w:p w:rsidR="000126F3" w:rsidRPr="00870546" w:rsidRDefault="000126F3" w:rsidP="006D116E">
            <w:pPr>
              <w:pStyle w:val="Textkrper2Tabelle"/>
              <w:ind w:left="-108" w:firstLine="108"/>
              <w:jc w:val="right"/>
              <w:rPr>
                <w:rFonts w:cs="Arial"/>
                <w:lang w:val="lt-LT"/>
              </w:rPr>
            </w:pPr>
          </w:p>
        </w:tc>
        <w:tc>
          <w:tcPr>
            <w:tcW w:w="1260" w:type="dxa"/>
            <w:vAlign w:val="center"/>
          </w:tcPr>
          <w:p w:rsidR="000126F3" w:rsidRPr="00870546" w:rsidRDefault="000126F3" w:rsidP="006D116E">
            <w:pPr>
              <w:pStyle w:val="Textkrper2Tabelle"/>
              <w:jc w:val="right"/>
              <w:rPr>
                <w:rFonts w:cs="Arial"/>
                <w:lang w:val="lt-LT"/>
              </w:rPr>
            </w:pPr>
          </w:p>
        </w:tc>
        <w:tc>
          <w:tcPr>
            <w:tcW w:w="1080" w:type="dxa"/>
            <w:vAlign w:val="center"/>
          </w:tcPr>
          <w:p w:rsidR="000126F3" w:rsidRPr="00870546" w:rsidRDefault="000126F3" w:rsidP="006D116E">
            <w:pPr>
              <w:pStyle w:val="Textkrper2Tabelle"/>
              <w:jc w:val="right"/>
              <w:rPr>
                <w:rFonts w:cs="Arial"/>
                <w:lang w:val="lt-LT"/>
              </w:rPr>
            </w:pPr>
          </w:p>
        </w:tc>
      </w:tr>
      <w:tr w:rsidR="000126F3" w:rsidRPr="00870546" w:rsidTr="00E0342B">
        <w:trPr>
          <w:trHeight w:val="540"/>
        </w:trPr>
        <w:tc>
          <w:tcPr>
            <w:tcW w:w="5220" w:type="dxa"/>
          </w:tcPr>
          <w:p w:rsidR="000126F3" w:rsidRPr="00870546" w:rsidRDefault="000126F3" w:rsidP="00763809">
            <w:pPr>
              <w:rPr>
                <w:lang w:val="lt-LT"/>
              </w:rPr>
            </w:pPr>
            <w:r w:rsidRPr="00870546">
              <w:rPr>
                <w:lang w:val="lt-LT"/>
              </w:rPr>
              <w:t>Sėkmingi kandidatai įdarbinami, kai lytis yra per mažai atstovaujama per metus po programos pabaigos</w:t>
            </w:r>
          </w:p>
        </w:tc>
        <w:tc>
          <w:tcPr>
            <w:tcW w:w="1080" w:type="dxa"/>
            <w:vAlign w:val="center"/>
          </w:tcPr>
          <w:p w:rsidR="000126F3" w:rsidRPr="00870546" w:rsidRDefault="000126F3" w:rsidP="006D116E">
            <w:pPr>
              <w:pStyle w:val="Textkrper2Tabelle"/>
              <w:jc w:val="right"/>
              <w:rPr>
                <w:rFonts w:cs="Arial"/>
                <w:lang w:val="lt-LT"/>
              </w:rPr>
            </w:pPr>
          </w:p>
        </w:tc>
        <w:tc>
          <w:tcPr>
            <w:tcW w:w="1260" w:type="dxa"/>
            <w:vAlign w:val="center"/>
          </w:tcPr>
          <w:p w:rsidR="000126F3" w:rsidRPr="00870546" w:rsidRDefault="000126F3" w:rsidP="006D116E">
            <w:pPr>
              <w:pStyle w:val="Textkrper2Tabelle"/>
              <w:jc w:val="right"/>
              <w:rPr>
                <w:rFonts w:cs="Arial"/>
                <w:lang w:val="lt-LT"/>
              </w:rPr>
            </w:pPr>
          </w:p>
        </w:tc>
        <w:tc>
          <w:tcPr>
            <w:tcW w:w="1080" w:type="dxa"/>
            <w:vAlign w:val="center"/>
          </w:tcPr>
          <w:p w:rsidR="000126F3" w:rsidRPr="00870546" w:rsidRDefault="000126F3" w:rsidP="006D116E">
            <w:pPr>
              <w:pStyle w:val="Textkrper2Tabelle"/>
              <w:jc w:val="right"/>
              <w:rPr>
                <w:rFonts w:cs="Arial"/>
                <w:lang w:val="lt-LT"/>
              </w:rPr>
            </w:pPr>
          </w:p>
        </w:tc>
      </w:tr>
    </w:tbl>
    <w:p w:rsidR="002D7406" w:rsidRPr="00870546" w:rsidRDefault="00870546" w:rsidP="00870546">
      <w:pPr>
        <w:pStyle w:val="Textkrper1"/>
        <w:spacing w:after="120"/>
        <w:jc w:val="left"/>
        <w:rPr>
          <w:rFonts w:cs="Arial"/>
          <w:b/>
          <w:lang w:val="lt-LT"/>
        </w:rPr>
      </w:pPr>
      <w:bookmarkStart w:id="13" w:name="_Toc120017051"/>
      <w:bookmarkStart w:id="14" w:name="_Toc135655485"/>
      <w:bookmarkStart w:id="15" w:name="_Toc145841006"/>
      <w:r w:rsidRPr="00870546">
        <w:rPr>
          <w:rFonts w:cs="Arial"/>
          <w:b/>
          <w:lang w:val="lt-LT"/>
        </w:rPr>
        <w:t xml:space="preserve">VNFIL </w:t>
      </w:r>
      <w:r>
        <w:rPr>
          <w:rFonts w:cs="Arial"/>
          <w:b/>
          <w:lang w:val="lt-LT"/>
        </w:rPr>
        <w:t>2</w:t>
      </w:r>
      <w:r w:rsidRPr="00870546">
        <w:rPr>
          <w:rFonts w:cs="Arial"/>
          <w:b/>
          <w:lang w:val="lt-LT"/>
        </w:rPr>
        <w:t xml:space="preserve"> užimtumo lygis: (nurodykite VNFIL procedūrą) ______________</w:t>
      </w:r>
      <w:r w:rsidR="002D7406" w:rsidRPr="00870546">
        <w:rPr>
          <w:rFonts w:cs="Arial"/>
          <w:b/>
          <w:lang w:val="lt-LT"/>
        </w:rPr>
        <w:t>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0126F3" w:rsidRPr="00870546" w:rsidTr="00C55916">
        <w:trPr>
          <w:cantSplit/>
          <w:trHeight w:val="430"/>
        </w:trPr>
        <w:tc>
          <w:tcPr>
            <w:tcW w:w="5220" w:type="dxa"/>
            <w:vMerge w:val="restart"/>
            <w:shd w:val="clear" w:color="auto" w:fill="99CCFF"/>
          </w:tcPr>
          <w:p w:rsidR="000126F3" w:rsidRPr="00870546" w:rsidRDefault="000126F3" w:rsidP="00B329F7">
            <w:pPr>
              <w:rPr>
                <w:lang w:val="lt-LT"/>
              </w:rPr>
            </w:pPr>
            <w:r w:rsidRPr="00870546">
              <w:rPr>
                <w:lang w:val="lt-LT"/>
              </w:rPr>
              <w:t>Įsidarbinimo normos</w:t>
            </w:r>
          </w:p>
          <w:p w:rsidR="000126F3" w:rsidRPr="00870546" w:rsidRDefault="000126F3" w:rsidP="00B329F7">
            <w:pPr>
              <w:rPr>
                <w:lang w:val="lt-LT"/>
              </w:rPr>
            </w:pPr>
          </w:p>
        </w:tc>
        <w:tc>
          <w:tcPr>
            <w:tcW w:w="3420" w:type="dxa"/>
            <w:gridSpan w:val="3"/>
            <w:tcBorders>
              <w:bottom w:val="single" w:sz="4" w:space="0" w:color="auto"/>
            </w:tcBorders>
            <w:shd w:val="clear" w:color="auto" w:fill="99CCFF"/>
            <w:vAlign w:val="center"/>
          </w:tcPr>
          <w:p w:rsidR="000126F3" w:rsidRPr="00870546" w:rsidRDefault="000126F3" w:rsidP="006D116E">
            <w:pPr>
              <w:pStyle w:val="Textkrper2Tabelle"/>
              <w:tabs>
                <w:tab w:val="left" w:pos="2613"/>
              </w:tabs>
              <w:jc w:val="center"/>
              <w:rPr>
                <w:rFonts w:cs="Arial"/>
                <w:lang w:val="lt-LT"/>
              </w:rPr>
            </w:pPr>
            <w:r w:rsidRPr="00870546">
              <w:rPr>
                <w:rFonts w:cs="Arial"/>
                <w:lang w:val="lt-LT"/>
              </w:rPr>
              <w:t>Procentas visų sėkmingų kandidatų *</w:t>
            </w:r>
          </w:p>
        </w:tc>
      </w:tr>
      <w:tr w:rsidR="000126F3" w:rsidRPr="00870546" w:rsidTr="006D116E">
        <w:trPr>
          <w:cantSplit/>
          <w:trHeight w:val="430"/>
        </w:trPr>
        <w:tc>
          <w:tcPr>
            <w:tcW w:w="5220" w:type="dxa"/>
            <w:vMerge/>
            <w:shd w:val="clear" w:color="auto" w:fill="D9D9D9"/>
          </w:tcPr>
          <w:p w:rsidR="000126F3" w:rsidRPr="00870546" w:rsidRDefault="000126F3" w:rsidP="006D116E">
            <w:pPr>
              <w:pStyle w:val="Textkrper2Tabelle"/>
              <w:rPr>
                <w:rFonts w:cs="Arial"/>
                <w:lang w:val="lt-LT"/>
              </w:rPr>
            </w:pPr>
          </w:p>
        </w:tc>
        <w:tc>
          <w:tcPr>
            <w:tcW w:w="1080" w:type="dxa"/>
            <w:shd w:val="clear" w:color="auto" w:fill="CCFFFF"/>
          </w:tcPr>
          <w:p w:rsidR="000126F3" w:rsidRPr="00870546" w:rsidRDefault="000126F3" w:rsidP="001557D7">
            <w:pPr>
              <w:pStyle w:val="Textkrper2Tabelle"/>
              <w:jc w:val="center"/>
              <w:rPr>
                <w:rFonts w:cs="Arial"/>
                <w:lang w:val="lt-LT"/>
              </w:rPr>
            </w:pPr>
            <w:r w:rsidRPr="00870546">
              <w:rPr>
                <w:rFonts w:cs="Arial"/>
                <w:lang w:val="lt-LT"/>
              </w:rPr>
              <w:t>M</w:t>
            </w:r>
          </w:p>
        </w:tc>
        <w:tc>
          <w:tcPr>
            <w:tcW w:w="1260" w:type="dxa"/>
            <w:shd w:val="clear" w:color="auto" w:fill="CCFFFF"/>
          </w:tcPr>
          <w:p w:rsidR="000126F3" w:rsidRPr="00870546" w:rsidRDefault="000126F3" w:rsidP="001557D7">
            <w:pPr>
              <w:pStyle w:val="Textkrper2Tabelle"/>
              <w:jc w:val="center"/>
              <w:rPr>
                <w:rFonts w:cs="Arial"/>
                <w:lang w:val="lt-LT"/>
              </w:rPr>
            </w:pPr>
            <w:r w:rsidRPr="00870546">
              <w:rPr>
                <w:rFonts w:cs="Arial"/>
                <w:lang w:val="lt-LT"/>
              </w:rPr>
              <w:t>V</w:t>
            </w:r>
          </w:p>
        </w:tc>
        <w:tc>
          <w:tcPr>
            <w:tcW w:w="1080" w:type="dxa"/>
            <w:shd w:val="clear" w:color="auto" w:fill="CCFFFF"/>
          </w:tcPr>
          <w:p w:rsidR="000126F3" w:rsidRPr="00870546" w:rsidRDefault="000126F3" w:rsidP="001557D7">
            <w:pPr>
              <w:pStyle w:val="Textkrper2Tabelle"/>
              <w:jc w:val="center"/>
              <w:rPr>
                <w:rFonts w:cs="Arial"/>
                <w:lang w:val="lt-LT"/>
              </w:rPr>
            </w:pPr>
            <w:r w:rsidRPr="00870546">
              <w:rPr>
                <w:rFonts w:cs="Arial"/>
                <w:lang w:val="lt-LT"/>
              </w:rPr>
              <w:t>Iš viso</w:t>
            </w:r>
          </w:p>
        </w:tc>
      </w:tr>
      <w:tr w:rsidR="000126F3" w:rsidRPr="00870546" w:rsidTr="00C55916">
        <w:trPr>
          <w:trHeight w:val="540"/>
        </w:trPr>
        <w:tc>
          <w:tcPr>
            <w:tcW w:w="5220" w:type="dxa"/>
          </w:tcPr>
          <w:p w:rsidR="000126F3" w:rsidRPr="00870546" w:rsidRDefault="000126F3" w:rsidP="00B329F7">
            <w:pPr>
              <w:rPr>
                <w:lang w:val="lt-LT"/>
              </w:rPr>
            </w:pPr>
            <w:r w:rsidRPr="00870546">
              <w:rPr>
                <w:lang w:val="lt-LT"/>
              </w:rPr>
              <w:t>Sėkmingi kandidatai įdarbinami per metus nuo programos pabaigos</w:t>
            </w:r>
          </w:p>
        </w:tc>
        <w:tc>
          <w:tcPr>
            <w:tcW w:w="1080" w:type="dxa"/>
            <w:vAlign w:val="center"/>
          </w:tcPr>
          <w:p w:rsidR="000126F3" w:rsidRPr="00870546" w:rsidRDefault="000126F3" w:rsidP="006D116E">
            <w:pPr>
              <w:pStyle w:val="Textkrper2Tabelle"/>
              <w:ind w:left="-108" w:firstLine="108"/>
              <w:jc w:val="right"/>
              <w:rPr>
                <w:rFonts w:cs="Arial"/>
                <w:lang w:val="lt-LT"/>
              </w:rPr>
            </w:pPr>
          </w:p>
        </w:tc>
        <w:tc>
          <w:tcPr>
            <w:tcW w:w="1260" w:type="dxa"/>
            <w:vAlign w:val="center"/>
          </w:tcPr>
          <w:p w:rsidR="000126F3" w:rsidRPr="00870546" w:rsidRDefault="000126F3" w:rsidP="006D116E">
            <w:pPr>
              <w:pStyle w:val="Textkrper2Tabelle"/>
              <w:jc w:val="right"/>
              <w:rPr>
                <w:rFonts w:cs="Arial"/>
                <w:lang w:val="lt-LT"/>
              </w:rPr>
            </w:pPr>
          </w:p>
        </w:tc>
        <w:tc>
          <w:tcPr>
            <w:tcW w:w="1080" w:type="dxa"/>
            <w:vAlign w:val="center"/>
          </w:tcPr>
          <w:p w:rsidR="000126F3" w:rsidRPr="00870546" w:rsidRDefault="000126F3" w:rsidP="006D116E">
            <w:pPr>
              <w:pStyle w:val="Textkrper2Tabelle"/>
              <w:jc w:val="right"/>
              <w:rPr>
                <w:rFonts w:cs="Arial"/>
                <w:lang w:val="lt-LT"/>
              </w:rPr>
            </w:pPr>
          </w:p>
        </w:tc>
      </w:tr>
      <w:tr w:rsidR="000126F3" w:rsidRPr="00870546" w:rsidTr="00C55916">
        <w:trPr>
          <w:trHeight w:val="540"/>
        </w:trPr>
        <w:tc>
          <w:tcPr>
            <w:tcW w:w="5220" w:type="dxa"/>
          </w:tcPr>
          <w:p w:rsidR="000126F3" w:rsidRPr="00870546" w:rsidRDefault="000126F3" w:rsidP="00B329F7">
            <w:pPr>
              <w:rPr>
                <w:lang w:val="lt-LT"/>
              </w:rPr>
            </w:pPr>
            <w:r w:rsidRPr="00870546">
              <w:rPr>
                <w:lang w:val="lt-LT"/>
              </w:rPr>
              <w:t>Sėkmingi kandidatai įdarbinami, kai lytis yra per mažai atstovaujama per metus po programos pabaigos</w:t>
            </w:r>
          </w:p>
        </w:tc>
        <w:tc>
          <w:tcPr>
            <w:tcW w:w="1080" w:type="dxa"/>
            <w:vAlign w:val="center"/>
          </w:tcPr>
          <w:p w:rsidR="000126F3" w:rsidRPr="00870546" w:rsidRDefault="000126F3" w:rsidP="006D116E">
            <w:pPr>
              <w:pStyle w:val="Textkrper2Tabelle"/>
              <w:jc w:val="right"/>
              <w:rPr>
                <w:rFonts w:cs="Arial"/>
                <w:lang w:val="lt-LT"/>
              </w:rPr>
            </w:pPr>
          </w:p>
        </w:tc>
        <w:tc>
          <w:tcPr>
            <w:tcW w:w="1260" w:type="dxa"/>
            <w:vAlign w:val="center"/>
          </w:tcPr>
          <w:p w:rsidR="000126F3" w:rsidRPr="00870546" w:rsidRDefault="000126F3" w:rsidP="006D116E">
            <w:pPr>
              <w:pStyle w:val="Textkrper2Tabelle"/>
              <w:jc w:val="right"/>
              <w:rPr>
                <w:rFonts w:cs="Arial"/>
                <w:lang w:val="lt-LT"/>
              </w:rPr>
            </w:pPr>
          </w:p>
        </w:tc>
        <w:tc>
          <w:tcPr>
            <w:tcW w:w="1080" w:type="dxa"/>
            <w:vAlign w:val="center"/>
          </w:tcPr>
          <w:p w:rsidR="000126F3" w:rsidRPr="00870546" w:rsidRDefault="000126F3" w:rsidP="006D116E">
            <w:pPr>
              <w:pStyle w:val="Textkrper2Tabelle"/>
              <w:jc w:val="right"/>
              <w:rPr>
                <w:rFonts w:cs="Arial"/>
                <w:lang w:val="lt-LT"/>
              </w:rPr>
            </w:pPr>
          </w:p>
        </w:tc>
      </w:tr>
    </w:tbl>
    <w:p w:rsidR="004851A9" w:rsidRPr="00870546" w:rsidRDefault="004851A9" w:rsidP="004851A9">
      <w:pPr>
        <w:pStyle w:val="Textkrper1"/>
        <w:rPr>
          <w:rFonts w:cs="Arial"/>
          <w:lang w:val="lt-LT"/>
        </w:rPr>
      </w:pPr>
      <w:r w:rsidRPr="00870546">
        <w:rPr>
          <w:szCs w:val="20"/>
          <w:lang w:val="lt-LT"/>
        </w:rPr>
        <w:t>Jei reikia, pridėkite papildomas lenteles.</w:t>
      </w:r>
    </w:p>
    <w:p w:rsidR="004851A9" w:rsidRPr="00870546" w:rsidRDefault="004851A9" w:rsidP="004851A9">
      <w:pPr>
        <w:pStyle w:val="Textkrper1"/>
        <w:rPr>
          <w:rFonts w:cs="Arial"/>
          <w:lang w:val="lt-LT"/>
        </w:rPr>
      </w:pPr>
    </w:p>
    <w:p w:rsidR="004851A9" w:rsidRPr="00870546" w:rsidRDefault="004851A9" w:rsidP="004851A9">
      <w:pPr>
        <w:pStyle w:val="Textkrper1"/>
        <w:rPr>
          <w:rFonts w:cs="Arial"/>
          <w:lang w:val="lt-LT"/>
        </w:rPr>
      </w:pPr>
      <w:r w:rsidRPr="00870546">
        <w:rPr>
          <w:rFonts w:cs="Arial"/>
          <w:lang w:val="lt-LT"/>
        </w:rPr>
        <w:t>Kai yra lyčių skirtumai: kaip galima paaiškinti skirtumą?</w:t>
      </w:r>
    </w:p>
    <w:p w:rsidR="000A3639" w:rsidRPr="00870546" w:rsidRDefault="000A3639" w:rsidP="000A3639">
      <w:pPr>
        <w:pStyle w:val="Textkrper1"/>
        <w:rPr>
          <w:rFonts w:cs="Arial"/>
          <w:lang w:val="lt-LT"/>
        </w:rPr>
      </w:pPr>
    </w:p>
    <w:p w:rsidR="000A3639" w:rsidRPr="00870546" w:rsidRDefault="000A3639" w:rsidP="000A3639">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870546" w:rsidTr="006D116E">
        <w:trPr>
          <w:trHeight w:val="821"/>
        </w:trPr>
        <w:tc>
          <w:tcPr>
            <w:tcW w:w="8942" w:type="dxa"/>
          </w:tcPr>
          <w:p w:rsidR="000A3639" w:rsidRPr="00870546" w:rsidRDefault="000A3639" w:rsidP="006D116E">
            <w:pPr>
              <w:pStyle w:val="Textkrper2Tabelle"/>
              <w:rPr>
                <w:rFonts w:cs="Arial"/>
                <w:lang w:val="lt-LT"/>
              </w:rPr>
            </w:pPr>
          </w:p>
          <w:p w:rsidR="000A3639" w:rsidRPr="00870546" w:rsidRDefault="000A3639" w:rsidP="006D116E">
            <w:pPr>
              <w:pStyle w:val="Textkrper2Tabelle"/>
              <w:rPr>
                <w:rFonts w:cs="Arial"/>
                <w:lang w:val="lt-LT"/>
              </w:rPr>
            </w:pPr>
          </w:p>
        </w:tc>
      </w:tr>
    </w:tbl>
    <w:p w:rsidR="000A3639" w:rsidRPr="00870546" w:rsidRDefault="000A3639" w:rsidP="000A3639">
      <w:pPr>
        <w:pStyle w:val="Textkrper1"/>
        <w:rPr>
          <w:rFonts w:cs="Arial"/>
          <w:lang w:val="lt-LT"/>
        </w:rPr>
      </w:pPr>
    </w:p>
    <w:p w:rsidR="00C86480" w:rsidRPr="00870546" w:rsidRDefault="00C86480" w:rsidP="00C86480">
      <w:pPr>
        <w:pStyle w:val="Kop1"/>
        <w:ind w:left="567"/>
        <w:jc w:val="both"/>
        <w:rPr>
          <w:lang w:val="lt-LT"/>
        </w:rPr>
      </w:pPr>
      <w:r w:rsidRPr="00870546">
        <w:rPr>
          <w:lang w:val="lt-LT"/>
        </w:rPr>
        <w:t xml:space="preserve">Informacija, įdarbinimas ir orientavimas </w:t>
      </w:r>
    </w:p>
    <w:p w:rsidR="00C86480" w:rsidRPr="00870546" w:rsidRDefault="00C86480" w:rsidP="00C86480">
      <w:pPr>
        <w:pStyle w:val="Textkrper1"/>
        <w:ind w:firstLine="567"/>
        <w:rPr>
          <w:rFonts w:cs="Arial"/>
          <w:lang w:val="lt-LT"/>
        </w:rPr>
      </w:pPr>
      <w:r w:rsidRPr="00870546">
        <w:rPr>
          <w:rFonts w:cs="Arial"/>
          <w:lang w:val="lt-LT"/>
        </w:rPr>
        <w:t>Ar yra tinkamos informacijos ir įdarbinimo procedūros, kurios kreipiasi į moteris ir vyrus?</w:t>
      </w:r>
    </w:p>
    <w:p w:rsidR="00C86480" w:rsidRPr="00870546" w:rsidRDefault="00C86480" w:rsidP="00C86480">
      <w:pPr>
        <w:pStyle w:val="Textkrper1"/>
        <w:ind w:firstLine="567"/>
        <w:rPr>
          <w:rFonts w:cs="Arial"/>
          <w:lang w:val="lt-LT"/>
        </w:rPr>
      </w:pPr>
      <w:r w:rsidRPr="00870546">
        <w:rPr>
          <w:rFonts w:cs="Arial"/>
          <w:lang w:val="lt-LT"/>
        </w:rPr>
        <w:lastRenderedPageBreak/>
        <w:t>O taip, visose srityse O iš dalies O labai retai ar visai ne</w:t>
      </w:r>
    </w:p>
    <w:p w:rsidR="00C86480" w:rsidRPr="00870546" w:rsidRDefault="00C86480" w:rsidP="00C86480">
      <w:pPr>
        <w:pStyle w:val="Textkrper1"/>
        <w:ind w:firstLine="567"/>
        <w:rPr>
          <w:rFonts w:cs="Arial"/>
          <w:lang w:val="lt-LT"/>
        </w:rPr>
      </w:pPr>
      <w:r w:rsidRPr="00870546">
        <w:rPr>
          <w:rFonts w:cs="Arial"/>
          <w:lang w:val="lt-LT"/>
        </w:rPr>
        <w:t>Ar yra informacijos ir įdarbinimo procedūros, kuriomis siekiama kovoti su lyčių stereotipais dalyvaujant?</w:t>
      </w:r>
    </w:p>
    <w:p w:rsidR="00C86480" w:rsidRPr="00870546" w:rsidRDefault="00C86480" w:rsidP="00C86480">
      <w:pPr>
        <w:pStyle w:val="Textkrper1"/>
        <w:ind w:firstLine="567"/>
        <w:rPr>
          <w:rFonts w:cs="Arial"/>
          <w:lang w:val="lt-LT"/>
        </w:rPr>
      </w:pPr>
      <w:r w:rsidRPr="00870546">
        <w:rPr>
          <w:rFonts w:cs="Arial"/>
          <w:lang w:val="lt-LT"/>
        </w:rPr>
        <w:t>O taip, visose srityse O iš dalies O labai retai ar visai ne</w:t>
      </w:r>
    </w:p>
    <w:p w:rsidR="00C86480" w:rsidRPr="00870546" w:rsidRDefault="00C86480" w:rsidP="00C86480">
      <w:pPr>
        <w:pStyle w:val="Textkrper1"/>
        <w:ind w:firstLine="567"/>
        <w:rPr>
          <w:rFonts w:cs="Arial"/>
          <w:lang w:val="lt-LT"/>
        </w:rPr>
      </w:pPr>
      <w:r w:rsidRPr="00870546">
        <w:rPr>
          <w:rFonts w:cs="Arial"/>
          <w:lang w:val="lt-LT"/>
        </w:rPr>
        <w:t>Ar egzistuoja orientacinė sistema, užtikrinanti, kad dėl lyčių stereotipų abi lyties neapsiriboja VNFIL galimybėmis?</w:t>
      </w:r>
    </w:p>
    <w:p w:rsidR="00DC4F9E" w:rsidRPr="00870546" w:rsidRDefault="00C86480" w:rsidP="00C86480">
      <w:pPr>
        <w:pStyle w:val="Textkrper1"/>
        <w:ind w:firstLine="567"/>
        <w:rPr>
          <w:rFonts w:cs="Arial"/>
          <w:lang w:val="lt-LT"/>
        </w:rPr>
      </w:pPr>
      <w:r w:rsidRPr="00870546">
        <w:rPr>
          <w:rFonts w:cs="Arial"/>
          <w:lang w:val="lt-LT"/>
        </w:rPr>
        <w:t>O taip, visose srityse O iš dalies O labai retai ar visai ne</w:t>
      </w:r>
    </w:p>
    <w:p w:rsidR="000A3639" w:rsidRPr="00870546" w:rsidRDefault="00750DD3" w:rsidP="00DC4F9E">
      <w:pPr>
        <w:spacing w:before="120"/>
        <w:rPr>
          <w:lang w:val="lt-LT"/>
        </w:rPr>
      </w:pPr>
      <w:r w:rsidRPr="00870546">
        <w:rPr>
          <w:lang w:val="lt-LT"/>
        </w:rPr>
        <w:t>Komentarai</w:t>
      </w:r>
    </w:p>
    <w:p w:rsidR="000A3639" w:rsidRPr="00870546" w:rsidRDefault="000A3639" w:rsidP="000A3639">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870546" w:rsidTr="006D116E">
        <w:trPr>
          <w:trHeight w:val="821"/>
        </w:trPr>
        <w:tc>
          <w:tcPr>
            <w:tcW w:w="8942" w:type="dxa"/>
          </w:tcPr>
          <w:p w:rsidR="000A3639" w:rsidRPr="00870546" w:rsidRDefault="000A3639" w:rsidP="006D116E">
            <w:pPr>
              <w:pStyle w:val="Textkrper2Tabelle"/>
              <w:rPr>
                <w:rFonts w:cs="Arial"/>
                <w:lang w:val="lt-LT"/>
              </w:rPr>
            </w:pPr>
          </w:p>
          <w:p w:rsidR="000A3639" w:rsidRPr="00870546" w:rsidRDefault="000A3639" w:rsidP="006D116E">
            <w:pPr>
              <w:pStyle w:val="Textkrper2Tabelle"/>
              <w:rPr>
                <w:rFonts w:cs="Arial"/>
                <w:lang w:val="lt-LT"/>
              </w:rPr>
            </w:pPr>
          </w:p>
        </w:tc>
      </w:tr>
    </w:tbl>
    <w:p w:rsidR="00750DD3" w:rsidRPr="00870546" w:rsidRDefault="00750DD3" w:rsidP="00750DD3">
      <w:pPr>
        <w:pStyle w:val="Kop1"/>
        <w:ind w:left="567"/>
        <w:rPr>
          <w:lang w:val="lt-LT"/>
        </w:rPr>
      </w:pPr>
      <w:bookmarkStart w:id="16" w:name="_Toc120017052"/>
      <w:bookmarkStart w:id="17" w:name="_Toc135655486"/>
      <w:bookmarkStart w:id="18" w:name="_Toc145841007"/>
      <w:bookmarkEnd w:id="13"/>
      <w:bookmarkEnd w:id="14"/>
      <w:bookmarkEnd w:id="15"/>
      <w:r w:rsidRPr="00870546">
        <w:rPr>
          <w:lang w:val="lt-LT"/>
        </w:rPr>
        <w:t xml:space="preserve">Mokymų pasiūla, didaktika ir mokymų medžiaga </w:t>
      </w:r>
    </w:p>
    <w:p w:rsidR="00750DD3" w:rsidRPr="00870546" w:rsidRDefault="00750DD3" w:rsidP="00750DD3">
      <w:pPr>
        <w:pStyle w:val="Textkrper1"/>
        <w:spacing w:before="240"/>
        <w:rPr>
          <w:rFonts w:cs="Arial"/>
          <w:lang w:val="lt-LT"/>
        </w:rPr>
      </w:pPr>
      <w:r w:rsidRPr="00870546">
        <w:rPr>
          <w:rFonts w:cs="Arial"/>
          <w:lang w:val="lt-LT"/>
        </w:rPr>
        <w:t xml:space="preserve">Ar švietimo pasiūla ir mokymo didaktika atspindi moterų ir vyrų interesus? </w:t>
      </w:r>
    </w:p>
    <w:p w:rsidR="00750DD3" w:rsidRPr="00870546" w:rsidRDefault="00750DD3" w:rsidP="00750DD3">
      <w:pPr>
        <w:pStyle w:val="Textkrper1"/>
        <w:ind w:firstLine="567"/>
        <w:rPr>
          <w:rFonts w:cs="Arial"/>
          <w:lang w:val="lt-LT"/>
        </w:rPr>
      </w:pPr>
      <w:r w:rsidRPr="00870546">
        <w:rPr>
          <w:rFonts w:cs="Arial"/>
          <w:b/>
          <w:lang w:val="lt-LT"/>
        </w:rPr>
        <w:t xml:space="preserve">O </w:t>
      </w:r>
      <w:r w:rsidRPr="00870546">
        <w:rPr>
          <w:rFonts w:cs="Arial"/>
          <w:lang w:val="lt-LT"/>
        </w:rPr>
        <w:t xml:space="preserve">taip, visose srityse </w:t>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labai retai ar visai ne </w:t>
      </w:r>
    </w:p>
    <w:p w:rsidR="00750DD3" w:rsidRPr="00870546" w:rsidRDefault="00750DD3" w:rsidP="00750DD3">
      <w:pPr>
        <w:pStyle w:val="Textkrper1"/>
        <w:spacing w:before="240"/>
        <w:rPr>
          <w:rFonts w:cs="Arial"/>
          <w:highlight w:val="yellow"/>
          <w:lang w:val="lt-LT"/>
        </w:rPr>
      </w:pPr>
      <w:r w:rsidRPr="00870546">
        <w:rPr>
          <w:rFonts w:cs="Arial"/>
          <w:lang w:val="lt-LT"/>
        </w:rPr>
        <w:t xml:space="preserve">Ar mokymosi pasiūla apima mokymo metodus, geriausiai tinkančius aktyviam moterų ir vyrų, dalyvavimui mokymosi procese skatinti? </w:t>
      </w:r>
    </w:p>
    <w:p w:rsidR="00750DD3" w:rsidRPr="00870546" w:rsidRDefault="00750DD3" w:rsidP="00750DD3">
      <w:pPr>
        <w:pStyle w:val="Textkrper1"/>
        <w:ind w:firstLine="567"/>
        <w:rPr>
          <w:rFonts w:cs="Arial"/>
          <w:lang w:val="lt-LT"/>
        </w:rPr>
      </w:pPr>
      <w:r w:rsidRPr="00870546">
        <w:rPr>
          <w:rFonts w:cs="Arial"/>
          <w:b/>
          <w:lang w:val="lt-LT"/>
        </w:rPr>
        <w:t xml:space="preserve">O </w:t>
      </w:r>
      <w:r w:rsidRPr="00870546">
        <w:rPr>
          <w:rFonts w:cs="Arial"/>
          <w:lang w:val="lt-LT"/>
        </w:rPr>
        <w:t xml:space="preserve">taip, visose srityse </w:t>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labai retai ar visai ne </w:t>
      </w:r>
    </w:p>
    <w:p w:rsidR="00750DD3" w:rsidRPr="00870546" w:rsidRDefault="00750DD3" w:rsidP="00750DD3">
      <w:pPr>
        <w:pStyle w:val="Textkrper1"/>
        <w:spacing w:before="240"/>
        <w:rPr>
          <w:rFonts w:cs="Arial"/>
          <w:lang w:val="lt-LT"/>
        </w:rPr>
      </w:pPr>
      <w:r w:rsidRPr="00870546">
        <w:rPr>
          <w:rFonts w:cs="Arial"/>
          <w:lang w:val="lt-LT"/>
        </w:rPr>
        <w:t xml:space="preserve">Ar su moterimis ir vyrais elgiamasi vienodai pagarbiai? </w:t>
      </w:r>
    </w:p>
    <w:p w:rsidR="00750DD3" w:rsidRPr="00870546" w:rsidRDefault="00750DD3" w:rsidP="00750DD3">
      <w:pPr>
        <w:pStyle w:val="Textkrper1"/>
        <w:ind w:firstLine="567"/>
        <w:rPr>
          <w:rFonts w:cs="Arial"/>
          <w:lang w:val="lt-LT"/>
        </w:rPr>
      </w:pPr>
      <w:r w:rsidRPr="00870546">
        <w:rPr>
          <w:rFonts w:cs="Arial"/>
          <w:b/>
          <w:lang w:val="lt-LT"/>
        </w:rPr>
        <w:t xml:space="preserve">O </w:t>
      </w:r>
      <w:r w:rsidRPr="00870546">
        <w:rPr>
          <w:rFonts w:cs="Arial"/>
          <w:lang w:val="lt-LT"/>
        </w:rPr>
        <w:t xml:space="preserve">taip, visose srityse </w:t>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labai retai ar visai ne </w:t>
      </w:r>
    </w:p>
    <w:p w:rsidR="00750DD3" w:rsidRPr="00870546" w:rsidRDefault="00750DD3" w:rsidP="00750DD3">
      <w:pPr>
        <w:pStyle w:val="Textkrper1"/>
        <w:spacing w:before="240"/>
        <w:rPr>
          <w:rFonts w:cs="Arial"/>
          <w:lang w:val="lt-LT"/>
        </w:rPr>
      </w:pPr>
      <w:r w:rsidRPr="00870546">
        <w:rPr>
          <w:rFonts w:cs="Arial"/>
          <w:lang w:val="lt-LT"/>
        </w:rPr>
        <w:t>Ar kalbama apie lyčių lygybės principus?</w:t>
      </w:r>
    </w:p>
    <w:p w:rsidR="00750DD3" w:rsidRPr="00870546" w:rsidRDefault="00750DD3" w:rsidP="00750DD3">
      <w:pPr>
        <w:pStyle w:val="Textkrper1"/>
        <w:ind w:firstLine="567"/>
        <w:rPr>
          <w:rFonts w:cs="Arial"/>
          <w:lang w:val="lt-LT"/>
        </w:rPr>
      </w:pPr>
      <w:r w:rsidRPr="00870546">
        <w:rPr>
          <w:rFonts w:cs="Arial"/>
          <w:b/>
          <w:lang w:val="lt-LT"/>
        </w:rPr>
        <w:t xml:space="preserve">O </w:t>
      </w:r>
      <w:r w:rsidRPr="00870546">
        <w:rPr>
          <w:rFonts w:cs="Arial"/>
          <w:lang w:val="lt-LT"/>
        </w:rPr>
        <w:t xml:space="preserve">taip, visose srityse </w:t>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labai retai ar visai ne </w:t>
      </w:r>
    </w:p>
    <w:p w:rsidR="00750DD3" w:rsidRPr="00870546" w:rsidRDefault="00750DD3" w:rsidP="00750DD3">
      <w:pPr>
        <w:pStyle w:val="Textkrper1"/>
        <w:spacing w:before="240"/>
        <w:rPr>
          <w:rFonts w:cs="Arial"/>
          <w:highlight w:val="yellow"/>
          <w:lang w:val="lt-LT"/>
        </w:rPr>
      </w:pPr>
      <w:r w:rsidRPr="00870546">
        <w:rPr>
          <w:rFonts w:cs="Arial"/>
          <w:lang w:val="lt-LT"/>
        </w:rPr>
        <w:t xml:space="preserve">Ar vadovėliuose, kituose mokymų ir egzaminų medžiagos tekstuose, paveikslėliuose ir pavydžiuose naudojami lyčių lygybės principai? </w:t>
      </w:r>
    </w:p>
    <w:p w:rsidR="00750DD3" w:rsidRPr="00870546" w:rsidRDefault="00750DD3" w:rsidP="00750DD3">
      <w:pPr>
        <w:pStyle w:val="Textkrper1"/>
        <w:ind w:firstLine="567"/>
        <w:rPr>
          <w:rFonts w:cs="Arial"/>
          <w:lang w:val="lt-LT"/>
        </w:rPr>
      </w:pPr>
      <w:r w:rsidRPr="00870546">
        <w:rPr>
          <w:rFonts w:cs="Arial"/>
          <w:b/>
          <w:lang w:val="lt-LT"/>
        </w:rPr>
        <w:t xml:space="preserve">O </w:t>
      </w:r>
      <w:r w:rsidRPr="00870546">
        <w:rPr>
          <w:rFonts w:cs="Arial"/>
          <w:lang w:val="lt-LT"/>
        </w:rPr>
        <w:t xml:space="preserve">taip, visose srityse </w:t>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labai retai ar visai ne </w:t>
      </w:r>
    </w:p>
    <w:p w:rsidR="00750DD3" w:rsidRPr="00870546" w:rsidRDefault="00750DD3" w:rsidP="00750DD3">
      <w:pPr>
        <w:pStyle w:val="Textkrper1"/>
        <w:spacing w:before="240"/>
        <w:rPr>
          <w:rFonts w:cs="Arial"/>
          <w:highlight w:val="yellow"/>
          <w:lang w:val="lt-LT"/>
        </w:rPr>
      </w:pPr>
      <w:r w:rsidRPr="00870546">
        <w:rPr>
          <w:rFonts w:cs="Arial"/>
          <w:lang w:val="lt-LT"/>
        </w:rPr>
        <w:t>Jei stereotipai naudojami mokymo medžiagoje (knygose, interneto šaltiniuose ir t. t.), ar jie aptariami su dalyviais?</w:t>
      </w:r>
      <w:r w:rsidRPr="00870546">
        <w:rPr>
          <w:rFonts w:cs="Arial"/>
          <w:highlight w:val="yellow"/>
          <w:lang w:val="lt-LT"/>
        </w:rPr>
        <w:t xml:space="preserve"> </w:t>
      </w:r>
    </w:p>
    <w:p w:rsidR="00750DD3" w:rsidRPr="00870546" w:rsidRDefault="00750DD3" w:rsidP="00750DD3">
      <w:pPr>
        <w:pStyle w:val="Textkrper1"/>
        <w:ind w:firstLine="567"/>
        <w:rPr>
          <w:rFonts w:cs="Arial"/>
          <w:lang w:val="lt-LT"/>
        </w:rPr>
      </w:pPr>
      <w:r w:rsidRPr="00870546">
        <w:rPr>
          <w:rFonts w:cs="Arial"/>
          <w:b/>
          <w:lang w:val="lt-LT"/>
        </w:rPr>
        <w:t xml:space="preserve">O </w:t>
      </w:r>
      <w:r w:rsidRPr="00870546">
        <w:rPr>
          <w:rFonts w:cs="Arial"/>
          <w:lang w:val="lt-LT"/>
        </w:rPr>
        <w:t xml:space="preserve">taip, visose srityse </w:t>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labai retai ar visai ne </w:t>
      </w:r>
    </w:p>
    <w:p w:rsidR="00750DD3" w:rsidRPr="00870546" w:rsidRDefault="00750DD3" w:rsidP="00750DD3">
      <w:pPr>
        <w:spacing w:before="120"/>
        <w:rPr>
          <w:lang w:val="lt-LT"/>
        </w:rPr>
      </w:pPr>
      <w:r w:rsidRPr="00870546">
        <w:rPr>
          <w:lang w:val="lt-LT"/>
        </w:rPr>
        <w:t>Komentarai</w:t>
      </w:r>
    </w:p>
    <w:p w:rsidR="00DC4F9E" w:rsidRPr="00870546" w:rsidRDefault="00DC4F9E" w:rsidP="00DC4F9E">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DC4F9E" w:rsidRPr="00870546" w:rsidTr="005E324F">
        <w:trPr>
          <w:trHeight w:val="821"/>
        </w:trPr>
        <w:tc>
          <w:tcPr>
            <w:tcW w:w="8942" w:type="dxa"/>
          </w:tcPr>
          <w:p w:rsidR="00DC4F9E" w:rsidRPr="00870546" w:rsidRDefault="00DC4F9E" w:rsidP="005E324F">
            <w:pPr>
              <w:pStyle w:val="Textkrper2Tabelle"/>
              <w:rPr>
                <w:rFonts w:cs="Arial"/>
                <w:lang w:val="lt-LT"/>
              </w:rPr>
            </w:pPr>
          </w:p>
          <w:p w:rsidR="00DC4F9E" w:rsidRPr="00870546" w:rsidRDefault="00DC4F9E" w:rsidP="005E324F">
            <w:pPr>
              <w:pStyle w:val="Textkrper2Tabelle"/>
              <w:rPr>
                <w:rFonts w:cs="Arial"/>
                <w:lang w:val="lt-LT"/>
              </w:rPr>
            </w:pPr>
          </w:p>
        </w:tc>
      </w:tr>
    </w:tbl>
    <w:p w:rsidR="00DC4F9E" w:rsidRPr="00870546" w:rsidRDefault="00DC4F9E">
      <w:pPr>
        <w:jc w:val="left"/>
        <w:rPr>
          <w:rFonts w:cs="Arial"/>
          <w:bCs/>
          <w:kern w:val="32"/>
          <w:sz w:val="28"/>
          <w:szCs w:val="32"/>
          <w:lang w:val="lt-LT"/>
        </w:rPr>
      </w:pPr>
      <w:r w:rsidRPr="00870546">
        <w:rPr>
          <w:rFonts w:cs="Arial"/>
          <w:bCs/>
          <w:kern w:val="32"/>
          <w:sz w:val="28"/>
          <w:szCs w:val="32"/>
          <w:lang w:val="lt-LT"/>
        </w:rPr>
        <w:br w:type="page"/>
      </w:r>
    </w:p>
    <w:p w:rsidR="00FF7CE2" w:rsidRPr="00870546" w:rsidRDefault="000126F3" w:rsidP="000126F3">
      <w:pPr>
        <w:pStyle w:val="Kop1"/>
        <w:numPr>
          <w:ilvl w:val="0"/>
          <w:numId w:val="0"/>
        </w:numPr>
        <w:ind w:left="567"/>
        <w:rPr>
          <w:lang w:val="lt-LT"/>
        </w:rPr>
      </w:pPr>
      <w:r w:rsidRPr="00870546">
        <w:rPr>
          <w:lang w:val="lt-LT"/>
        </w:rPr>
        <w:lastRenderedPageBreak/>
        <w:t xml:space="preserve">V. Valdybos ir vyresniųjų vadovų sudėtis </w:t>
      </w:r>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276"/>
        <w:gridCol w:w="1276"/>
        <w:gridCol w:w="1134"/>
        <w:gridCol w:w="1275"/>
        <w:gridCol w:w="1200"/>
      </w:tblGrid>
      <w:tr w:rsidR="003F08C1" w:rsidRPr="00870546" w:rsidTr="00AE5395">
        <w:trPr>
          <w:trHeight w:val="187"/>
        </w:trPr>
        <w:tc>
          <w:tcPr>
            <w:tcW w:w="3085" w:type="dxa"/>
            <w:vMerge w:val="restart"/>
            <w:shd w:val="clear" w:color="auto" w:fill="99CCFF"/>
          </w:tcPr>
          <w:p w:rsidR="003F08C1" w:rsidRPr="00870546" w:rsidRDefault="003F08C1" w:rsidP="00DF7D35">
            <w:pPr>
              <w:pStyle w:val="Textkrper2Tabelle"/>
              <w:rPr>
                <w:rFonts w:cs="Arial"/>
                <w:lang w:val="lt-LT"/>
              </w:rPr>
            </w:pPr>
          </w:p>
        </w:tc>
        <w:tc>
          <w:tcPr>
            <w:tcW w:w="2552" w:type="dxa"/>
            <w:gridSpan w:val="2"/>
            <w:tcBorders>
              <w:bottom w:val="single" w:sz="4" w:space="0" w:color="auto"/>
            </w:tcBorders>
            <w:shd w:val="clear" w:color="auto" w:fill="99CCFF"/>
            <w:vAlign w:val="center"/>
          </w:tcPr>
          <w:p w:rsidR="003F08C1" w:rsidRPr="00870546" w:rsidRDefault="000126F3" w:rsidP="00AE641E">
            <w:pPr>
              <w:pStyle w:val="Textkrper2Tabelle"/>
              <w:jc w:val="center"/>
              <w:rPr>
                <w:rFonts w:cs="Arial"/>
                <w:lang w:val="lt-LT"/>
              </w:rPr>
            </w:pPr>
            <w:r w:rsidRPr="00870546">
              <w:rPr>
                <w:rFonts w:cs="Arial"/>
                <w:lang w:val="lt-LT"/>
              </w:rPr>
              <w:t>Moterys</w:t>
            </w:r>
          </w:p>
        </w:tc>
        <w:tc>
          <w:tcPr>
            <w:tcW w:w="2409" w:type="dxa"/>
            <w:gridSpan w:val="2"/>
            <w:tcBorders>
              <w:bottom w:val="single" w:sz="4" w:space="0" w:color="auto"/>
            </w:tcBorders>
            <w:shd w:val="clear" w:color="auto" w:fill="99CCFF"/>
            <w:vAlign w:val="center"/>
          </w:tcPr>
          <w:p w:rsidR="003F08C1" w:rsidRPr="00870546" w:rsidRDefault="000126F3" w:rsidP="00AE641E">
            <w:pPr>
              <w:pStyle w:val="Textkrper2Tabelle"/>
              <w:jc w:val="center"/>
              <w:rPr>
                <w:rFonts w:cs="Arial"/>
                <w:lang w:val="lt-LT"/>
              </w:rPr>
            </w:pPr>
            <w:r w:rsidRPr="00870546">
              <w:rPr>
                <w:rFonts w:cs="Arial"/>
                <w:lang w:val="lt-LT"/>
              </w:rPr>
              <w:t>Vyrai</w:t>
            </w:r>
          </w:p>
        </w:tc>
        <w:tc>
          <w:tcPr>
            <w:tcW w:w="1200" w:type="dxa"/>
            <w:vMerge w:val="restart"/>
            <w:shd w:val="clear" w:color="auto" w:fill="99CCFF"/>
            <w:vAlign w:val="center"/>
          </w:tcPr>
          <w:p w:rsidR="003F08C1" w:rsidRPr="00870546" w:rsidRDefault="000126F3" w:rsidP="00AE641E">
            <w:pPr>
              <w:pStyle w:val="Textkrper2Tabelle"/>
              <w:jc w:val="center"/>
              <w:rPr>
                <w:rFonts w:cs="Arial"/>
                <w:lang w:val="lt-LT"/>
              </w:rPr>
            </w:pPr>
            <w:r w:rsidRPr="00870546">
              <w:rPr>
                <w:rFonts w:cs="Arial"/>
                <w:lang w:val="lt-LT"/>
              </w:rPr>
              <w:t>Viso</w:t>
            </w:r>
          </w:p>
        </w:tc>
      </w:tr>
      <w:tr w:rsidR="000126F3" w:rsidRPr="00870546" w:rsidTr="00812C81">
        <w:trPr>
          <w:trHeight w:val="187"/>
        </w:trPr>
        <w:tc>
          <w:tcPr>
            <w:tcW w:w="3085" w:type="dxa"/>
            <w:vMerge/>
            <w:shd w:val="clear" w:color="auto" w:fill="FF9900"/>
          </w:tcPr>
          <w:p w:rsidR="000126F3" w:rsidRPr="00870546" w:rsidRDefault="000126F3" w:rsidP="00DF7D35">
            <w:pPr>
              <w:pStyle w:val="Textkrper2Tabelle"/>
              <w:rPr>
                <w:rFonts w:cs="Arial"/>
                <w:lang w:val="lt-LT"/>
              </w:rPr>
            </w:pPr>
          </w:p>
        </w:tc>
        <w:tc>
          <w:tcPr>
            <w:tcW w:w="1276" w:type="dxa"/>
            <w:shd w:val="clear" w:color="auto" w:fill="CCFFFF"/>
            <w:vAlign w:val="center"/>
          </w:tcPr>
          <w:p w:rsidR="000126F3" w:rsidRPr="00870546" w:rsidRDefault="000126F3" w:rsidP="00AE641E">
            <w:pPr>
              <w:pStyle w:val="Textkrper2Tabelle"/>
              <w:jc w:val="center"/>
              <w:rPr>
                <w:rFonts w:cs="Arial"/>
                <w:lang w:val="lt-LT"/>
              </w:rPr>
            </w:pPr>
            <w:r w:rsidRPr="00870546">
              <w:rPr>
                <w:rFonts w:cs="Arial"/>
                <w:lang w:val="lt-LT"/>
              </w:rPr>
              <w:t>skaičius</w:t>
            </w:r>
          </w:p>
        </w:tc>
        <w:tc>
          <w:tcPr>
            <w:tcW w:w="1276" w:type="dxa"/>
            <w:shd w:val="clear" w:color="auto" w:fill="CCFFFF"/>
            <w:vAlign w:val="center"/>
          </w:tcPr>
          <w:p w:rsidR="000126F3" w:rsidRPr="00870546" w:rsidRDefault="000126F3" w:rsidP="000126F3">
            <w:pPr>
              <w:pStyle w:val="Textkrper2Tabelle"/>
              <w:jc w:val="center"/>
              <w:rPr>
                <w:rFonts w:cs="Arial"/>
                <w:lang w:val="lt-LT"/>
              </w:rPr>
            </w:pPr>
            <w:r w:rsidRPr="00870546">
              <w:rPr>
                <w:rFonts w:cs="Arial"/>
                <w:lang w:val="lt-LT"/>
              </w:rPr>
              <w:t xml:space="preserve">% </w:t>
            </w:r>
          </w:p>
        </w:tc>
        <w:tc>
          <w:tcPr>
            <w:tcW w:w="1134" w:type="dxa"/>
            <w:shd w:val="clear" w:color="auto" w:fill="CCFFFF"/>
            <w:vAlign w:val="center"/>
          </w:tcPr>
          <w:p w:rsidR="000126F3" w:rsidRPr="00870546" w:rsidRDefault="000126F3" w:rsidP="001557D7">
            <w:pPr>
              <w:pStyle w:val="Textkrper2Tabelle"/>
              <w:jc w:val="center"/>
              <w:rPr>
                <w:rFonts w:cs="Arial"/>
                <w:lang w:val="lt-LT"/>
              </w:rPr>
            </w:pPr>
            <w:r w:rsidRPr="00870546">
              <w:rPr>
                <w:rFonts w:cs="Arial"/>
                <w:lang w:val="lt-LT"/>
              </w:rPr>
              <w:t>skaičius</w:t>
            </w:r>
          </w:p>
        </w:tc>
        <w:tc>
          <w:tcPr>
            <w:tcW w:w="1275" w:type="dxa"/>
            <w:shd w:val="clear" w:color="auto" w:fill="CCFFFF"/>
            <w:vAlign w:val="center"/>
          </w:tcPr>
          <w:p w:rsidR="000126F3" w:rsidRPr="00870546" w:rsidRDefault="000126F3" w:rsidP="001557D7">
            <w:pPr>
              <w:pStyle w:val="Textkrper2Tabelle"/>
              <w:jc w:val="center"/>
              <w:rPr>
                <w:rFonts w:cs="Arial"/>
                <w:lang w:val="lt-LT"/>
              </w:rPr>
            </w:pPr>
            <w:r w:rsidRPr="00870546">
              <w:rPr>
                <w:rFonts w:cs="Arial"/>
                <w:lang w:val="lt-LT"/>
              </w:rPr>
              <w:t xml:space="preserve">% </w:t>
            </w:r>
          </w:p>
        </w:tc>
        <w:tc>
          <w:tcPr>
            <w:tcW w:w="1200" w:type="dxa"/>
            <w:vMerge/>
            <w:shd w:val="clear" w:color="auto" w:fill="FF9900"/>
            <w:vAlign w:val="center"/>
          </w:tcPr>
          <w:p w:rsidR="000126F3" w:rsidRPr="00870546" w:rsidRDefault="000126F3" w:rsidP="00AE641E">
            <w:pPr>
              <w:pStyle w:val="Textkrper2Tabelle"/>
              <w:jc w:val="center"/>
              <w:rPr>
                <w:rFonts w:cs="Arial"/>
                <w:lang w:val="lt-LT"/>
              </w:rPr>
            </w:pPr>
          </w:p>
        </w:tc>
      </w:tr>
      <w:tr w:rsidR="000126F3" w:rsidRPr="00870546" w:rsidTr="00230492">
        <w:trPr>
          <w:trHeight w:val="512"/>
        </w:trPr>
        <w:tc>
          <w:tcPr>
            <w:tcW w:w="3085" w:type="dxa"/>
          </w:tcPr>
          <w:p w:rsidR="000126F3" w:rsidRPr="00870546" w:rsidRDefault="000126F3" w:rsidP="003C389F">
            <w:pPr>
              <w:rPr>
                <w:lang w:val="lt-LT"/>
              </w:rPr>
            </w:pPr>
            <w:r w:rsidRPr="00870546">
              <w:rPr>
                <w:lang w:val="lt-LT"/>
              </w:rPr>
              <w:t>Darbuotojų skaičius institucijoje</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c>
          <w:tcPr>
            <w:tcW w:w="1134" w:type="dxa"/>
            <w:vAlign w:val="center"/>
          </w:tcPr>
          <w:p w:rsidR="000126F3" w:rsidRPr="00870546" w:rsidRDefault="000126F3" w:rsidP="00AF7DB0">
            <w:pPr>
              <w:pStyle w:val="Textkrper2Tabelle"/>
              <w:jc w:val="right"/>
              <w:rPr>
                <w:rFonts w:cs="Arial"/>
                <w:lang w:val="lt-LT"/>
              </w:rPr>
            </w:pPr>
          </w:p>
        </w:tc>
        <w:tc>
          <w:tcPr>
            <w:tcW w:w="1275" w:type="dxa"/>
            <w:vAlign w:val="center"/>
          </w:tcPr>
          <w:p w:rsidR="000126F3" w:rsidRPr="00870546" w:rsidRDefault="000126F3" w:rsidP="00AF7DB0">
            <w:pPr>
              <w:pStyle w:val="Textkrper2Tabelle"/>
              <w:jc w:val="right"/>
              <w:rPr>
                <w:rFonts w:cs="Arial"/>
                <w:lang w:val="lt-LT"/>
              </w:rPr>
            </w:pPr>
          </w:p>
        </w:tc>
        <w:tc>
          <w:tcPr>
            <w:tcW w:w="1200" w:type="dxa"/>
            <w:vAlign w:val="center"/>
          </w:tcPr>
          <w:p w:rsidR="000126F3" w:rsidRPr="00870546" w:rsidRDefault="000126F3" w:rsidP="00AF7DB0">
            <w:pPr>
              <w:pStyle w:val="Textkrper2Tabelle"/>
              <w:jc w:val="right"/>
              <w:rPr>
                <w:rFonts w:cs="Arial"/>
                <w:lang w:val="lt-LT"/>
              </w:rPr>
            </w:pPr>
          </w:p>
        </w:tc>
      </w:tr>
      <w:tr w:rsidR="000126F3" w:rsidRPr="00870546" w:rsidTr="00230492">
        <w:trPr>
          <w:trHeight w:val="449"/>
        </w:trPr>
        <w:tc>
          <w:tcPr>
            <w:tcW w:w="3085" w:type="dxa"/>
          </w:tcPr>
          <w:p w:rsidR="000126F3" w:rsidRPr="00870546" w:rsidRDefault="000126F3" w:rsidP="003C389F">
            <w:pPr>
              <w:rPr>
                <w:lang w:val="lt-LT"/>
              </w:rPr>
            </w:pPr>
            <w:r w:rsidRPr="00870546">
              <w:rPr>
                <w:lang w:val="lt-LT"/>
              </w:rPr>
              <w:t>Kandidatų numeriai Institucijoje</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c>
          <w:tcPr>
            <w:tcW w:w="1134" w:type="dxa"/>
            <w:vAlign w:val="center"/>
          </w:tcPr>
          <w:p w:rsidR="000126F3" w:rsidRPr="00870546" w:rsidRDefault="000126F3" w:rsidP="00AF7DB0">
            <w:pPr>
              <w:pStyle w:val="Textkrper2Tabelle"/>
              <w:jc w:val="right"/>
              <w:rPr>
                <w:rFonts w:cs="Arial"/>
                <w:lang w:val="lt-LT"/>
              </w:rPr>
            </w:pPr>
          </w:p>
        </w:tc>
        <w:tc>
          <w:tcPr>
            <w:tcW w:w="1275" w:type="dxa"/>
            <w:vAlign w:val="center"/>
          </w:tcPr>
          <w:p w:rsidR="000126F3" w:rsidRPr="00870546" w:rsidRDefault="000126F3" w:rsidP="00AF7DB0">
            <w:pPr>
              <w:pStyle w:val="Textkrper2Tabelle"/>
              <w:jc w:val="right"/>
              <w:rPr>
                <w:rFonts w:cs="Arial"/>
                <w:lang w:val="lt-LT"/>
              </w:rPr>
            </w:pPr>
          </w:p>
        </w:tc>
        <w:tc>
          <w:tcPr>
            <w:tcW w:w="1200" w:type="dxa"/>
            <w:vAlign w:val="center"/>
          </w:tcPr>
          <w:p w:rsidR="000126F3" w:rsidRPr="00870546" w:rsidRDefault="000126F3" w:rsidP="00AF7DB0">
            <w:pPr>
              <w:pStyle w:val="Textkrper2Tabelle"/>
              <w:jc w:val="right"/>
              <w:rPr>
                <w:rFonts w:cs="Arial"/>
                <w:lang w:val="lt-LT"/>
              </w:rPr>
            </w:pPr>
          </w:p>
        </w:tc>
      </w:tr>
      <w:tr w:rsidR="000126F3" w:rsidRPr="00870546" w:rsidTr="00230492">
        <w:trPr>
          <w:trHeight w:val="373"/>
        </w:trPr>
        <w:tc>
          <w:tcPr>
            <w:tcW w:w="3085" w:type="dxa"/>
          </w:tcPr>
          <w:p w:rsidR="000126F3" w:rsidRPr="00870546" w:rsidRDefault="000126F3" w:rsidP="003C389F">
            <w:pPr>
              <w:rPr>
                <w:lang w:val="lt-LT"/>
              </w:rPr>
            </w:pPr>
            <w:r w:rsidRPr="00870546">
              <w:rPr>
                <w:lang w:val="lt-LT"/>
              </w:rPr>
              <w:t>Personalo atstovavimas valdyboje</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c>
          <w:tcPr>
            <w:tcW w:w="1134" w:type="dxa"/>
            <w:vAlign w:val="center"/>
          </w:tcPr>
          <w:p w:rsidR="000126F3" w:rsidRPr="00870546" w:rsidRDefault="000126F3" w:rsidP="00AF7DB0">
            <w:pPr>
              <w:pStyle w:val="Textkrper2Tabelle"/>
              <w:jc w:val="right"/>
              <w:rPr>
                <w:rFonts w:cs="Arial"/>
                <w:lang w:val="lt-LT"/>
              </w:rPr>
            </w:pPr>
          </w:p>
        </w:tc>
        <w:tc>
          <w:tcPr>
            <w:tcW w:w="1275" w:type="dxa"/>
            <w:vAlign w:val="center"/>
          </w:tcPr>
          <w:p w:rsidR="000126F3" w:rsidRPr="00870546" w:rsidRDefault="000126F3" w:rsidP="00AF7DB0">
            <w:pPr>
              <w:pStyle w:val="Textkrper2Tabelle"/>
              <w:jc w:val="right"/>
              <w:rPr>
                <w:rFonts w:cs="Arial"/>
                <w:lang w:val="lt-LT"/>
              </w:rPr>
            </w:pPr>
          </w:p>
        </w:tc>
        <w:tc>
          <w:tcPr>
            <w:tcW w:w="1200" w:type="dxa"/>
            <w:vAlign w:val="center"/>
          </w:tcPr>
          <w:p w:rsidR="000126F3" w:rsidRPr="00870546" w:rsidRDefault="000126F3" w:rsidP="00AF7DB0">
            <w:pPr>
              <w:pStyle w:val="Textkrper2Tabelle"/>
              <w:jc w:val="right"/>
              <w:rPr>
                <w:rFonts w:cs="Arial"/>
                <w:lang w:val="lt-LT"/>
              </w:rPr>
            </w:pPr>
          </w:p>
        </w:tc>
      </w:tr>
      <w:tr w:rsidR="000126F3" w:rsidRPr="00870546" w:rsidTr="00230492">
        <w:trPr>
          <w:trHeight w:val="453"/>
        </w:trPr>
        <w:tc>
          <w:tcPr>
            <w:tcW w:w="3085" w:type="dxa"/>
          </w:tcPr>
          <w:p w:rsidR="000126F3" w:rsidRPr="00870546" w:rsidRDefault="000126F3" w:rsidP="003C389F">
            <w:pPr>
              <w:rPr>
                <w:lang w:val="lt-LT"/>
              </w:rPr>
            </w:pPr>
            <w:r w:rsidRPr="00870546">
              <w:rPr>
                <w:lang w:val="lt-LT"/>
              </w:rPr>
              <w:t>Kandidato atstovavimas valdyboje</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c>
          <w:tcPr>
            <w:tcW w:w="1134" w:type="dxa"/>
            <w:vAlign w:val="center"/>
          </w:tcPr>
          <w:p w:rsidR="000126F3" w:rsidRPr="00870546" w:rsidRDefault="000126F3" w:rsidP="00AF7DB0">
            <w:pPr>
              <w:pStyle w:val="Textkrper2Tabelle"/>
              <w:jc w:val="right"/>
              <w:rPr>
                <w:rFonts w:cs="Arial"/>
                <w:lang w:val="lt-LT"/>
              </w:rPr>
            </w:pPr>
          </w:p>
        </w:tc>
        <w:tc>
          <w:tcPr>
            <w:tcW w:w="1275" w:type="dxa"/>
            <w:vAlign w:val="center"/>
          </w:tcPr>
          <w:p w:rsidR="000126F3" w:rsidRPr="00870546" w:rsidRDefault="000126F3" w:rsidP="00AF7DB0">
            <w:pPr>
              <w:pStyle w:val="Textkrper2Tabelle"/>
              <w:jc w:val="right"/>
              <w:rPr>
                <w:rFonts w:cs="Arial"/>
                <w:lang w:val="lt-LT"/>
              </w:rPr>
            </w:pPr>
          </w:p>
        </w:tc>
        <w:tc>
          <w:tcPr>
            <w:tcW w:w="1200" w:type="dxa"/>
            <w:vAlign w:val="center"/>
          </w:tcPr>
          <w:p w:rsidR="000126F3" w:rsidRPr="00870546" w:rsidRDefault="000126F3" w:rsidP="00AF7DB0">
            <w:pPr>
              <w:pStyle w:val="Textkrper2Tabelle"/>
              <w:jc w:val="right"/>
              <w:rPr>
                <w:rFonts w:cs="Arial"/>
                <w:lang w:val="lt-LT"/>
              </w:rPr>
            </w:pPr>
          </w:p>
        </w:tc>
      </w:tr>
      <w:tr w:rsidR="000126F3" w:rsidRPr="00870546" w:rsidTr="00230492">
        <w:trPr>
          <w:trHeight w:val="409"/>
        </w:trPr>
        <w:tc>
          <w:tcPr>
            <w:tcW w:w="3085" w:type="dxa"/>
          </w:tcPr>
          <w:p w:rsidR="000126F3" w:rsidRPr="00870546" w:rsidRDefault="000126F3" w:rsidP="003C389F">
            <w:pPr>
              <w:rPr>
                <w:lang w:val="lt-LT"/>
              </w:rPr>
            </w:pPr>
            <w:r w:rsidRPr="00870546">
              <w:rPr>
                <w:lang w:val="lt-LT"/>
              </w:rPr>
              <w:t>Vadovybė</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c>
          <w:tcPr>
            <w:tcW w:w="1134" w:type="dxa"/>
            <w:vAlign w:val="center"/>
          </w:tcPr>
          <w:p w:rsidR="000126F3" w:rsidRPr="00870546" w:rsidRDefault="000126F3" w:rsidP="00AF7DB0">
            <w:pPr>
              <w:pStyle w:val="Textkrper2Tabelle"/>
              <w:jc w:val="right"/>
              <w:rPr>
                <w:rFonts w:cs="Arial"/>
                <w:lang w:val="lt-LT"/>
              </w:rPr>
            </w:pPr>
          </w:p>
        </w:tc>
        <w:tc>
          <w:tcPr>
            <w:tcW w:w="1275" w:type="dxa"/>
            <w:vAlign w:val="center"/>
          </w:tcPr>
          <w:p w:rsidR="000126F3" w:rsidRPr="00870546" w:rsidRDefault="000126F3" w:rsidP="00AF7DB0">
            <w:pPr>
              <w:pStyle w:val="Textkrper2Tabelle"/>
              <w:jc w:val="right"/>
              <w:rPr>
                <w:rFonts w:cs="Arial"/>
                <w:lang w:val="lt-LT"/>
              </w:rPr>
            </w:pPr>
          </w:p>
        </w:tc>
        <w:tc>
          <w:tcPr>
            <w:tcW w:w="1200" w:type="dxa"/>
            <w:vAlign w:val="center"/>
          </w:tcPr>
          <w:p w:rsidR="000126F3" w:rsidRPr="00870546" w:rsidRDefault="000126F3" w:rsidP="00AF7DB0">
            <w:pPr>
              <w:pStyle w:val="Textkrper2Tabelle"/>
              <w:jc w:val="right"/>
              <w:rPr>
                <w:rFonts w:cs="Arial"/>
                <w:lang w:val="lt-LT"/>
              </w:rPr>
            </w:pPr>
          </w:p>
        </w:tc>
      </w:tr>
      <w:tr w:rsidR="000126F3" w:rsidRPr="00870546" w:rsidTr="00230492">
        <w:trPr>
          <w:trHeight w:val="567"/>
        </w:trPr>
        <w:tc>
          <w:tcPr>
            <w:tcW w:w="3085" w:type="dxa"/>
          </w:tcPr>
          <w:p w:rsidR="000126F3" w:rsidRPr="00870546" w:rsidRDefault="000126F3" w:rsidP="003C389F">
            <w:pPr>
              <w:rPr>
                <w:lang w:val="lt-LT"/>
              </w:rPr>
            </w:pPr>
            <w:r w:rsidRPr="00870546">
              <w:rPr>
                <w:lang w:val="lt-LT"/>
              </w:rPr>
              <w:t>Vidurinis valdymas</w:t>
            </w:r>
          </w:p>
        </w:tc>
        <w:tc>
          <w:tcPr>
            <w:tcW w:w="1276" w:type="dxa"/>
            <w:vAlign w:val="center"/>
          </w:tcPr>
          <w:p w:rsidR="000126F3" w:rsidRPr="00870546" w:rsidRDefault="000126F3" w:rsidP="00AF7DB0">
            <w:pPr>
              <w:pStyle w:val="Textkrper2Tabelle"/>
              <w:jc w:val="right"/>
              <w:rPr>
                <w:rFonts w:cs="Arial"/>
                <w:lang w:val="lt-LT"/>
              </w:rPr>
            </w:pPr>
          </w:p>
        </w:tc>
        <w:tc>
          <w:tcPr>
            <w:tcW w:w="1276" w:type="dxa"/>
            <w:vAlign w:val="center"/>
          </w:tcPr>
          <w:p w:rsidR="000126F3" w:rsidRPr="00870546" w:rsidRDefault="000126F3" w:rsidP="00AF7DB0">
            <w:pPr>
              <w:pStyle w:val="Textkrper2Tabelle"/>
              <w:jc w:val="right"/>
              <w:rPr>
                <w:rFonts w:cs="Arial"/>
                <w:lang w:val="lt-LT"/>
              </w:rPr>
            </w:pPr>
          </w:p>
        </w:tc>
        <w:tc>
          <w:tcPr>
            <w:tcW w:w="1134" w:type="dxa"/>
            <w:vAlign w:val="center"/>
          </w:tcPr>
          <w:p w:rsidR="000126F3" w:rsidRPr="00870546" w:rsidRDefault="000126F3" w:rsidP="00AF7DB0">
            <w:pPr>
              <w:pStyle w:val="Textkrper2Tabelle"/>
              <w:jc w:val="right"/>
              <w:rPr>
                <w:rFonts w:cs="Arial"/>
                <w:lang w:val="lt-LT"/>
              </w:rPr>
            </w:pPr>
          </w:p>
        </w:tc>
        <w:tc>
          <w:tcPr>
            <w:tcW w:w="1275" w:type="dxa"/>
            <w:vAlign w:val="center"/>
          </w:tcPr>
          <w:p w:rsidR="000126F3" w:rsidRPr="00870546" w:rsidRDefault="000126F3" w:rsidP="00AF7DB0">
            <w:pPr>
              <w:pStyle w:val="Textkrper2Tabelle"/>
              <w:jc w:val="right"/>
              <w:rPr>
                <w:rFonts w:cs="Arial"/>
                <w:lang w:val="lt-LT"/>
              </w:rPr>
            </w:pPr>
          </w:p>
        </w:tc>
        <w:tc>
          <w:tcPr>
            <w:tcW w:w="1200" w:type="dxa"/>
            <w:vAlign w:val="center"/>
          </w:tcPr>
          <w:p w:rsidR="000126F3" w:rsidRPr="00870546" w:rsidRDefault="000126F3" w:rsidP="00AF7DB0">
            <w:pPr>
              <w:pStyle w:val="Textkrper2Tabelle"/>
              <w:jc w:val="right"/>
              <w:rPr>
                <w:rFonts w:cs="Arial"/>
                <w:lang w:val="lt-LT"/>
              </w:rPr>
            </w:pPr>
          </w:p>
        </w:tc>
      </w:tr>
    </w:tbl>
    <w:p w:rsidR="00750DD3" w:rsidRPr="00870546" w:rsidRDefault="00750DD3" w:rsidP="00750DD3">
      <w:pPr>
        <w:spacing w:before="120"/>
        <w:rPr>
          <w:lang w:val="lt-LT"/>
        </w:rPr>
      </w:pPr>
      <w:bookmarkStart w:id="19" w:name="_Toc120017053"/>
      <w:bookmarkStart w:id="20" w:name="_Toc135655487"/>
      <w:bookmarkStart w:id="21" w:name="_Toc145841008"/>
      <w:r w:rsidRPr="00870546">
        <w:rPr>
          <w:lang w:val="lt-LT"/>
        </w:rPr>
        <w:t>Komentarai</w:t>
      </w:r>
    </w:p>
    <w:p w:rsidR="00C73962" w:rsidRPr="00870546" w:rsidRDefault="00C73962" w:rsidP="00C73962">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870546" w:rsidTr="00C73962">
        <w:trPr>
          <w:trHeight w:val="688"/>
        </w:trPr>
        <w:tc>
          <w:tcPr>
            <w:tcW w:w="9077" w:type="dxa"/>
          </w:tcPr>
          <w:p w:rsidR="00C73962" w:rsidRPr="00870546" w:rsidRDefault="00C73962" w:rsidP="00C73962">
            <w:pPr>
              <w:pStyle w:val="Textkrper2Tabelle"/>
              <w:rPr>
                <w:rFonts w:cs="Arial"/>
                <w:lang w:val="lt-LT"/>
              </w:rPr>
            </w:pPr>
          </w:p>
        </w:tc>
      </w:tr>
    </w:tbl>
    <w:p w:rsidR="006D116E" w:rsidRPr="00870546" w:rsidRDefault="00870546" w:rsidP="00AE5395">
      <w:pPr>
        <w:pStyle w:val="Kop1"/>
        <w:ind w:left="567"/>
        <w:rPr>
          <w:lang w:val="lt-LT"/>
        </w:rPr>
      </w:pPr>
      <w:r w:rsidRPr="00870546">
        <w:rPr>
          <w:lang w:val="lt-LT"/>
        </w:rPr>
        <w:t xml:space="preserve">Konsultanto / vertintojo apklausa - lyčių </w:t>
      </w:r>
      <w:bookmarkEnd w:id="19"/>
      <w:bookmarkEnd w:id="20"/>
      <w:bookmarkEnd w:id="21"/>
    </w:p>
    <w:p w:rsidR="00870546" w:rsidRPr="00870546" w:rsidRDefault="00870546" w:rsidP="00870546">
      <w:pPr>
        <w:pStyle w:val="Textkrper1"/>
        <w:rPr>
          <w:rFonts w:cs="Arial"/>
          <w:lang w:val="lt-LT"/>
        </w:rPr>
      </w:pPr>
    </w:p>
    <w:p w:rsidR="00870546" w:rsidRPr="00870546" w:rsidRDefault="00870546" w:rsidP="00870546">
      <w:pPr>
        <w:pStyle w:val="Textkrper1"/>
        <w:rPr>
          <w:rFonts w:cs="Arial"/>
          <w:lang w:val="lt-LT"/>
        </w:rPr>
      </w:pPr>
      <w:r w:rsidRPr="00870546">
        <w:rPr>
          <w:rFonts w:cs="Arial"/>
          <w:lang w:val="lt-LT"/>
        </w:rPr>
        <w:t>Kokią moterų ir vyrų dalį atstovauja vidurinis vadovavimas, konsultavimas / vertinimas (pagal darbo rūšis) ir administraciniame / sekretoriato personalu?</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134"/>
        <w:gridCol w:w="1134"/>
        <w:gridCol w:w="1134"/>
        <w:gridCol w:w="993"/>
        <w:gridCol w:w="1417"/>
      </w:tblGrid>
      <w:tr w:rsidR="00870546" w:rsidRPr="00870546" w:rsidTr="00AE5395">
        <w:trPr>
          <w:trHeight w:val="487"/>
        </w:trPr>
        <w:tc>
          <w:tcPr>
            <w:tcW w:w="2943" w:type="dxa"/>
            <w:vMerge w:val="restart"/>
            <w:shd w:val="clear" w:color="auto" w:fill="99CCFF"/>
          </w:tcPr>
          <w:p w:rsidR="00870546" w:rsidRPr="00870546" w:rsidRDefault="00870546" w:rsidP="006D116E">
            <w:pPr>
              <w:pStyle w:val="Textkrper2Tabelle"/>
              <w:rPr>
                <w:rFonts w:cs="Arial"/>
                <w:lang w:val="lt-LT"/>
              </w:rPr>
            </w:pPr>
          </w:p>
        </w:tc>
        <w:tc>
          <w:tcPr>
            <w:tcW w:w="2268" w:type="dxa"/>
            <w:gridSpan w:val="2"/>
            <w:tcBorders>
              <w:bottom w:val="single" w:sz="4" w:space="0" w:color="auto"/>
            </w:tcBorders>
            <w:shd w:val="clear" w:color="auto" w:fill="99CCFF"/>
            <w:vAlign w:val="center"/>
          </w:tcPr>
          <w:p w:rsidR="00870546" w:rsidRPr="00870546" w:rsidRDefault="00870546" w:rsidP="001557D7">
            <w:pPr>
              <w:pStyle w:val="Textkrper2Tabelle"/>
              <w:jc w:val="center"/>
              <w:rPr>
                <w:rFonts w:cs="Arial"/>
                <w:lang w:val="lt-LT"/>
              </w:rPr>
            </w:pPr>
            <w:r w:rsidRPr="00870546">
              <w:rPr>
                <w:rFonts w:cs="Arial"/>
                <w:lang w:val="lt-LT"/>
              </w:rPr>
              <w:t>Moterys</w:t>
            </w:r>
          </w:p>
        </w:tc>
        <w:tc>
          <w:tcPr>
            <w:tcW w:w="2127" w:type="dxa"/>
            <w:gridSpan w:val="2"/>
            <w:tcBorders>
              <w:bottom w:val="single" w:sz="4" w:space="0" w:color="auto"/>
            </w:tcBorders>
            <w:shd w:val="clear" w:color="auto" w:fill="99CCFF"/>
            <w:vAlign w:val="center"/>
          </w:tcPr>
          <w:p w:rsidR="00870546" w:rsidRPr="00870546" w:rsidRDefault="00870546" w:rsidP="001557D7">
            <w:pPr>
              <w:pStyle w:val="Textkrper2Tabelle"/>
              <w:jc w:val="center"/>
              <w:rPr>
                <w:rFonts w:cs="Arial"/>
                <w:lang w:val="lt-LT"/>
              </w:rPr>
            </w:pPr>
            <w:r w:rsidRPr="00870546">
              <w:rPr>
                <w:rFonts w:cs="Arial"/>
                <w:lang w:val="lt-LT"/>
              </w:rPr>
              <w:t>Vyrai</w:t>
            </w:r>
          </w:p>
        </w:tc>
        <w:tc>
          <w:tcPr>
            <w:tcW w:w="1417" w:type="dxa"/>
            <w:vMerge w:val="restart"/>
            <w:shd w:val="clear" w:color="auto" w:fill="99CCFF"/>
            <w:vAlign w:val="center"/>
          </w:tcPr>
          <w:p w:rsidR="00870546" w:rsidRPr="00870546" w:rsidRDefault="00870546" w:rsidP="001557D7">
            <w:pPr>
              <w:pStyle w:val="Textkrper2Tabelle"/>
              <w:jc w:val="center"/>
              <w:rPr>
                <w:rFonts w:cs="Arial"/>
                <w:lang w:val="lt-LT"/>
              </w:rPr>
            </w:pPr>
            <w:r w:rsidRPr="00870546">
              <w:rPr>
                <w:rFonts w:cs="Arial"/>
                <w:lang w:val="lt-LT"/>
              </w:rPr>
              <w:t>Viso</w:t>
            </w:r>
          </w:p>
        </w:tc>
      </w:tr>
      <w:tr w:rsidR="00870546" w:rsidRPr="00870546" w:rsidTr="002A10A1">
        <w:trPr>
          <w:trHeight w:val="268"/>
        </w:trPr>
        <w:tc>
          <w:tcPr>
            <w:tcW w:w="2943" w:type="dxa"/>
            <w:vMerge/>
            <w:shd w:val="clear" w:color="auto" w:fill="FF9900"/>
          </w:tcPr>
          <w:p w:rsidR="00870546" w:rsidRPr="00870546" w:rsidRDefault="00870546" w:rsidP="006D116E">
            <w:pPr>
              <w:pStyle w:val="Textkrper2Tabelle"/>
              <w:rPr>
                <w:rFonts w:cs="Arial"/>
                <w:lang w:val="lt-LT"/>
              </w:rPr>
            </w:pPr>
          </w:p>
        </w:tc>
        <w:tc>
          <w:tcPr>
            <w:tcW w:w="1134" w:type="dxa"/>
            <w:shd w:val="clear" w:color="auto" w:fill="CCFFFF"/>
            <w:vAlign w:val="center"/>
          </w:tcPr>
          <w:p w:rsidR="00870546" w:rsidRPr="00870546" w:rsidRDefault="00870546" w:rsidP="001557D7">
            <w:pPr>
              <w:pStyle w:val="Textkrper2Tabelle"/>
              <w:jc w:val="center"/>
              <w:rPr>
                <w:rFonts w:cs="Arial"/>
                <w:lang w:val="lt-LT"/>
              </w:rPr>
            </w:pPr>
            <w:r w:rsidRPr="00870546">
              <w:rPr>
                <w:rFonts w:cs="Arial"/>
                <w:lang w:val="lt-LT"/>
              </w:rPr>
              <w:t>skaičius</w:t>
            </w:r>
          </w:p>
        </w:tc>
        <w:tc>
          <w:tcPr>
            <w:tcW w:w="1134" w:type="dxa"/>
            <w:shd w:val="clear" w:color="auto" w:fill="CCFFFF"/>
            <w:vAlign w:val="center"/>
          </w:tcPr>
          <w:p w:rsidR="00870546" w:rsidRPr="00870546" w:rsidRDefault="00870546" w:rsidP="001557D7">
            <w:pPr>
              <w:pStyle w:val="Textkrper2Tabelle"/>
              <w:jc w:val="center"/>
              <w:rPr>
                <w:rFonts w:cs="Arial"/>
                <w:lang w:val="lt-LT"/>
              </w:rPr>
            </w:pPr>
            <w:r w:rsidRPr="00870546">
              <w:rPr>
                <w:rFonts w:cs="Arial"/>
                <w:lang w:val="lt-LT"/>
              </w:rPr>
              <w:t xml:space="preserve">% </w:t>
            </w:r>
          </w:p>
        </w:tc>
        <w:tc>
          <w:tcPr>
            <w:tcW w:w="1134" w:type="dxa"/>
            <w:shd w:val="clear" w:color="auto" w:fill="CCFFFF"/>
            <w:vAlign w:val="center"/>
          </w:tcPr>
          <w:p w:rsidR="00870546" w:rsidRPr="00870546" w:rsidRDefault="00870546" w:rsidP="001557D7">
            <w:pPr>
              <w:pStyle w:val="Textkrper2Tabelle"/>
              <w:jc w:val="center"/>
              <w:rPr>
                <w:rFonts w:cs="Arial"/>
                <w:lang w:val="lt-LT"/>
              </w:rPr>
            </w:pPr>
            <w:r w:rsidRPr="00870546">
              <w:rPr>
                <w:rFonts w:cs="Arial"/>
                <w:lang w:val="lt-LT"/>
              </w:rPr>
              <w:t>skaičius</w:t>
            </w:r>
          </w:p>
        </w:tc>
        <w:tc>
          <w:tcPr>
            <w:tcW w:w="993" w:type="dxa"/>
            <w:shd w:val="clear" w:color="auto" w:fill="CCFFFF"/>
            <w:vAlign w:val="center"/>
          </w:tcPr>
          <w:p w:rsidR="00870546" w:rsidRPr="00870546" w:rsidRDefault="00870546" w:rsidP="001557D7">
            <w:pPr>
              <w:pStyle w:val="Textkrper2Tabelle"/>
              <w:jc w:val="center"/>
              <w:rPr>
                <w:rFonts w:cs="Arial"/>
                <w:lang w:val="lt-LT"/>
              </w:rPr>
            </w:pPr>
            <w:r w:rsidRPr="00870546">
              <w:rPr>
                <w:rFonts w:cs="Arial"/>
                <w:lang w:val="lt-LT"/>
              </w:rPr>
              <w:t xml:space="preserve">% </w:t>
            </w:r>
          </w:p>
        </w:tc>
        <w:tc>
          <w:tcPr>
            <w:tcW w:w="1417" w:type="dxa"/>
            <w:vMerge/>
            <w:shd w:val="clear" w:color="auto" w:fill="FF9900"/>
            <w:vAlign w:val="center"/>
          </w:tcPr>
          <w:p w:rsidR="00870546" w:rsidRPr="00870546" w:rsidRDefault="00870546" w:rsidP="006D116E">
            <w:pPr>
              <w:pStyle w:val="Textkrper2Tabelle"/>
              <w:jc w:val="center"/>
              <w:rPr>
                <w:rFonts w:cs="Arial"/>
                <w:lang w:val="lt-LT"/>
              </w:rPr>
            </w:pPr>
          </w:p>
        </w:tc>
      </w:tr>
      <w:tr w:rsidR="00870546" w:rsidRPr="00870546" w:rsidTr="004D5B39">
        <w:trPr>
          <w:trHeight w:val="559"/>
        </w:trPr>
        <w:tc>
          <w:tcPr>
            <w:tcW w:w="2943" w:type="dxa"/>
          </w:tcPr>
          <w:p w:rsidR="00870546" w:rsidRPr="00696C6B" w:rsidRDefault="00870546" w:rsidP="00D1101F">
            <w:proofErr w:type="spellStart"/>
            <w:r w:rsidRPr="00696C6B">
              <w:t>Dirbančių</w:t>
            </w:r>
            <w:proofErr w:type="spellEnd"/>
            <w:r w:rsidRPr="00696C6B">
              <w:t xml:space="preserve"> </w:t>
            </w:r>
            <w:proofErr w:type="spellStart"/>
            <w:r w:rsidRPr="00696C6B">
              <w:t>patarėjų</w:t>
            </w:r>
            <w:proofErr w:type="spellEnd"/>
            <w:r w:rsidRPr="00696C6B">
              <w:t xml:space="preserve"> / </w:t>
            </w:r>
            <w:proofErr w:type="spellStart"/>
            <w:r w:rsidRPr="00696C6B">
              <w:t>vertintojų</w:t>
            </w:r>
            <w:proofErr w:type="spellEnd"/>
          </w:p>
        </w:tc>
        <w:tc>
          <w:tcPr>
            <w:tcW w:w="1134" w:type="dxa"/>
            <w:vAlign w:val="center"/>
          </w:tcPr>
          <w:p w:rsidR="00870546" w:rsidRPr="00870546" w:rsidRDefault="00870546" w:rsidP="00AF7DB0">
            <w:pPr>
              <w:pStyle w:val="Textkrper2Tabelle"/>
              <w:jc w:val="right"/>
              <w:rPr>
                <w:rFonts w:cs="Arial"/>
                <w:lang w:val="lt-LT"/>
              </w:rPr>
            </w:pPr>
          </w:p>
        </w:tc>
        <w:tc>
          <w:tcPr>
            <w:tcW w:w="1134" w:type="dxa"/>
            <w:vAlign w:val="center"/>
          </w:tcPr>
          <w:p w:rsidR="00870546" w:rsidRPr="00870546" w:rsidRDefault="00870546" w:rsidP="00AF7DB0">
            <w:pPr>
              <w:pStyle w:val="Textkrper2Tabelle"/>
              <w:jc w:val="right"/>
              <w:rPr>
                <w:rFonts w:cs="Arial"/>
                <w:lang w:val="lt-LT"/>
              </w:rPr>
            </w:pPr>
          </w:p>
        </w:tc>
        <w:tc>
          <w:tcPr>
            <w:tcW w:w="1134" w:type="dxa"/>
            <w:vAlign w:val="center"/>
          </w:tcPr>
          <w:p w:rsidR="00870546" w:rsidRPr="00870546" w:rsidRDefault="00870546" w:rsidP="00AF7DB0">
            <w:pPr>
              <w:pStyle w:val="Textkrper2Tabelle"/>
              <w:jc w:val="right"/>
              <w:rPr>
                <w:rFonts w:cs="Arial"/>
                <w:lang w:val="lt-LT"/>
              </w:rPr>
            </w:pPr>
          </w:p>
        </w:tc>
        <w:tc>
          <w:tcPr>
            <w:tcW w:w="993" w:type="dxa"/>
            <w:vAlign w:val="center"/>
          </w:tcPr>
          <w:p w:rsidR="00870546" w:rsidRPr="00870546" w:rsidRDefault="00870546" w:rsidP="00AF7DB0">
            <w:pPr>
              <w:pStyle w:val="Textkrper2Tabelle"/>
              <w:jc w:val="right"/>
              <w:rPr>
                <w:rFonts w:cs="Arial"/>
                <w:lang w:val="lt-LT"/>
              </w:rPr>
            </w:pPr>
          </w:p>
        </w:tc>
        <w:tc>
          <w:tcPr>
            <w:tcW w:w="1417" w:type="dxa"/>
          </w:tcPr>
          <w:p w:rsidR="00870546" w:rsidRPr="00870546" w:rsidRDefault="00870546" w:rsidP="00AF7DB0">
            <w:pPr>
              <w:pStyle w:val="Textkrper2Tabelle"/>
              <w:jc w:val="right"/>
              <w:rPr>
                <w:rFonts w:cs="Arial"/>
                <w:lang w:val="lt-LT"/>
              </w:rPr>
            </w:pPr>
          </w:p>
        </w:tc>
      </w:tr>
      <w:tr w:rsidR="00870546" w:rsidRPr="00870546" w:rsidTr="004D5B39">
        <w:trPr>
          <w:trHeight w:val="559"/>
        </w:trPr>
        <w:tc>
          <w:tcPr>
            <w:tcW w:w="2943" w:type="dxa"/>
          </w:tcPr>
          <w:p w:rsidR="00870546" w:rsidRPr="00696C6B" w:rsidRDefault="00870546" w:rsidP="00D1101F">
            <w:proofErr w:type="spellStart"/>
            <w:r w:rsidRPr="00696C6B">
              <w:t>Konsultantai</w:t>
            </w:r>
            <w:proofErr w:type="spellEnd"/>
            <w:r w:rsidRPr="00696C6B">
              <w:t xml:space="preserve"> / </w:t>
            </w:r>
            <w:proofErr w:type="spellStart"/>
            <w:r w:rsidRPr="00696C6B">
              <w:t>vertintojų</w:t>
            </w:r>
            <w:proofErr w:type="spellEnd"/>
            <w:r w:rsidRPr="00696C6B">
              <w:t xml:space="preserve"> </w:t>
            </w:r>
            <w:proofErr w:type="spellStart"/>
            <w:r w:rsidRPr="00696C6B">
              <w:t>samdomi</w:t>
            </w:r>
            <w:proofErr w:type="spellEnd"/>
            <w:r w:rsidRPr="00696C6B">
              <w:t xml:space="preserve"> </w:t>
            </w:r>
            <w:proofErr w:type="spellStart"/>
            <w:r w:rsidRPr="00696C6B">
              <w:t>bedarbiai</w:t>
            </w:r>
            <w:proofErr w:type="spellEnd"/>
          </w:p>
        </w:tc>
        <w:tc>
          <w:tcPr>
            <w:tcW w:w="1134" w:type="dxa"/>
            <w:vAlign w:val="center"/>
          </w:tcPr>
          <w:p w:rsidR="00870546" w:rsidRPr="00870546" w:rsidRDefault="00870546" w:rsidP="00AF7DB0">
            <w:pPr>
              <w:pStyle w:val="Textkrper2Tabelle"/>
              <w:jc w:val="right"/>
              <w:rPr>
                <w:rFonts w:cs="Arial"/>
                <w:lang w:val="lt-LT"/>
              </w:rPr>
            </w:pPr>
          </w:p>
        </w:tc>
        <w:tc>
          <w:tcPr>
            <w:tcW w:w="1134" w:type="dxa"/>
            <w:vAlign w:val="center"/>
          </w:tcPr>
          <w:p w:rsidR="00870546" w:rsidRPr="00870546" w:rsidRDefault="00870546" w:rsidP="00AF7DB0">
            <w:pPr>
              <w:pStyle w:val="Textkrper2Tabelle"/>
              <w:jc w:val="right"/>
              <w:rPr>
                <w:rFonts w:cs="Arial"/>
                <w:lang w:val="lt-LT"/>
              </w:rPr>
            </w:pPr>
          </w:p>
        </w:tc>
        <w:tc>
          <w:tcPr>
            <w:tcW w:w="1134" w:type="dxa"/>
            <w:vAlign w:val="center"/>
          </w:tcPr>
          <w:p w:rsidR="00870546" w:rsidRPr="00870546" w:rsidRDefault="00870546" w:rsidP="00AF7DB0">
            <w:pPr>
              <w:pStyle w:val="Textkrper2Tabelle"/>
              <w:jc w:val="right"/>
              <w:rPr>
                <w:rFonts w:cs="Arial"/>
                <w:lang w:val="lt-LT"/>
              </w:rPr>
            </w:pPr>
          </w:p>
        </w:tc>
        <w:tc>
          <w:tcPr>
            <w:tcW w:w="993" w:type="dxa"/>
            <w:vAlign w:val="center"/>
          </w:tcPr>
          <w:p w:rsidR="00870546" w:rsidRPr="00870546" w:rsidRDefault="00870546" w:rsidP="00AF7DB0">
            <w:pPr>
              <w:pStyle w:val="Textkrper2Tabelle"/>
              <w:jc w:val="right"/>
              <w:rPr>
                <w:rFonts w:cs="Arial"/>
                <w:lang w:val="lt-LT"/>
              </w:rPr>
            </w:pPr>
          </w:p>
        </w:tc>
        <w:tc>
          <w:tcPr>
            <w:tcW w:w="1417" w:type="dxa"/>
          </w:tcPr>
          <w:p w:rsidR="00870546" w:rsidRPr="00870546" w:rsidRDefault="00870546" w:rsidP="00AF7DB0">
            <w:pPr>
              <w:pStyle w:val="Textkrper2Tabelle"/>
              <w:jc w:val="right"/>
              <w:rPr>
                <w:rFonts w:cs="Arial"/>
                <w:lang w:val="lt-LT"/>
              </w:rPr>
            </w:pPr>
          </w:p>
        </w:tc>
      </w:tr>
      <w:tr w:rsidR="00870546" w:rsidRPr="00870546" w:rsidTr="004D5B39">
        <w:trPr>
          <w:trHeight w:val="559"/>
        </w:trPr>
        <w:tc>
          <w:tcPr>
            <w:tcW w:w="2943" w:type="dxa"/>
          </w:tcPr>
          <w:p w:rsidR="00870546" w:rsidRDefault="00870546" w:rsidP="00D1101F">
            <w:proofErr w:type="spellStart"/>
            <w:r w:rsidRPr="00696C6B">
              <w:t>Administracijos</w:t>
            </w:r>
            <w:proofErr w:type="spellEnd"/>
            <w:r w:rsidRPr="00696C6B">
              <w:t xml:space="preserve"> </w:t>
            </w:r>
            <w:proofErr w:type="spellStart"/>
            <w:r w:rsidRPr="00696C6B">
              <w:t>darbuotojai</w:t>
            </w:r>
            <w:proofErr w:type="spellEnd"/>
          </w:p>
        </w:tc>
        <w:tc>
          <w:tcPr>
            <w:tcW w:w="1134" w:type="dxa"/>
            <w:vAlign w:val="center"/>
          </w:tcPr>
          <w:p w:rsidR="00870546" w:rsidRPr="00870546" w:rsidRDefault="00870546" w:rsidP="00AF7DB0">
            <w:pPr>
              <w:pStyle w:val="Textkrper2Tabelle"/>
              <w:jc w:val="right"/>
              <w:rPr>
                <w:rFonts w:cs="Arial"/>
                <w:lang w:val="lt-LT"/>
              </w:rPr>
            </w:pPr>
          </w:p>
        </w:tc>
        <w:tc>
          <w:tcPr>
            <w:tcW w:w="1134" w:type="dxa"/>
            <w:vAlign w:val="center"/>
          </w:tcPr>
          <w:p w:rsidR="00870546" w:rsidRPr="00870546" w:rsidRDefault="00870546" w:rsidP="00AF7DB0">
            <w:pPr>
              <w:pStyle w:val="Textkrper2Tabelle"/>
              <w:jc w:val="right"/>
              <w:rPr>
                <w:rFonts w:cs="Arial"/>
                <w:lang w:val="lt-LT"/>
              </w:rPr>
            </w:pPr>
          </w:p>
        </w:tc>
        <w:tc>
          <w:tcPr>
            <w:tcW w:w="1134" w:type="dxa"/>
            <w:vAlign w:val="center"/>
          </w:tcPr>
          <w:p w:rsidR="00870546" w:rsidRPr="00870546" w:rsidRDefault="00870546" w:rsidP="00AF7DB0">
            <w:pPr>
              <w:pStyle w:val="Textkrper2Tabelle"/>
              <w:jc w:val="right"/>
              <w:rPr>
                <w:rFonts w:cs="Arial"/>
                <w:lang w:val="lt-LT"/>
              </w:rPr>
            </w:pPr>
          </w:p>
        </w:tc>
        <w:tc>
          <w:tcPr>
            <w:tcW w:w="993" w:type="dxa"/>
            <w:vAlign w:val="center"/>
          </w:tcPr>
          <w:p w:rsidR="00870546" w:rsidRPr="00870546" w:rsidRDefault="00870546" w:rsidP="00AF7DB0">
            <w:pPr>
              <w:pStyle w:val="Textkrper2Tabelle"/>
              <w:jc w:val="right"/>
              <w:rPr>
                <w:rFonts w:cs="Arial"/>
                <w:lang w:val="lt-LT"/>
              </w:rPr>
            </w:pPr>
          </w:p>
        </w:tc>
        <w:tc>
          <w:tcPr>
            <w:tcW w:w="1417" w:type="dxa"/>
          </w:tcPr>
          <w:p w:rsidR="00870546" w:rsidRPr="00870546" w:rsidRDefault="00870546" w:rsidP="00AF7DB0">
            <w:pPr>
              <w:pStyle w:val="Textkrper2Tabelle"/>
              <w:jc w:val="right"/>
              <w:rPr>
                <w:rFonts w:cs="Arial"/>
                <w:lang w:val="lt-LT"/>
              </w:rPr>
            </w:pPr>
          </w:p>
        </w:tc>
      </w:tr>
    </w:tbl>
    <w:p w:rsidR="00CB0A9D" w:rsidRPr="00870546" w:rsidRDefault="00CB0A9D" w:rsidP="00C73962">
      <w:pPr>
        <w:spacing w:before="120"/>
        <w:rPr>
          <w:lang w:val="lt-LT"/>
        </w:rPr>
      </w:pPr>
    </w:p>
    <w:p w:rsidR="00C73962" w:rsidRPr="00870546" w:rsidRDefault="00750DD3" w:rsidP="00C73962">
      <w:pPr>
        <w:spacing w:before="120"/>
        <w:rPr>
          <w:lang w:val="lt-LT"/>
        </w:rPr>
      </w:pPr>
      <w:r w:rsidRPr="00870546">
        <w:rPr>
          <w:lang w:val="lt-LT"/>
        </w:rPr>
        <w:t>Komentarai</w:t>
      </w:r>
    </w:p>
    <w:p w:rsidR="00C73962" w:rsidRPr="00870546" w:rsidRDefault="00C73962" w:rsidP="00C73962">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870546" w:rsidTr="00C73962">
        <w:trPr>
          <w:trHeight w:val="688"/>
        </w:trPr>
        <w:tc>
          <w:tcPr>
            <w:tcW w:w="9077" w:type="dxa"/>
          </w:tcPr>
          <w:p w:rsidR="00C73962" w:rsidRPr="00870546" w:rsidRDefault="00C73962" w:rsidP="00C73962">
            <w:pPr>
              <w:pStyle w:val="Textkrper2Tabelle"/>
              <w:rPr>
                <w:rFonts w:cs="Arial"/>
                <w:lang w:val="lt-LT"/>
              </w:rPr>
            </w:pPr>
          </w:p>
        </w:tc>
      </w:tr>
    </w:tbl>
    <w:p w:rsidR="00CB0A9D" w:rsidRPr="00870546" w:rsidRDefault="00CB0A9D" w:rsidP="00CB0A9D">
      <w:pPr>
        <w:spacing w:before="120"/>
        <w:rPr>
          <w:lang w:val="lt-LT"/>
        </w:rPr>
      </w:pPr>
    </w:p>
    <w:p w:rsidR="00CB0A9D" w:rsidRPr="00870546" w:rsidRDefault="00CB0A9D">
      <w:pPr>
        <w:jc w:val="left"/>
        <w:rPr>
          <w:rFonts w:cs="Arial"/>
          <w:bCs/>
          <w:kern w:val="32"/>
          <w:sz w:val="28"/>
          <w:szCs w:val="32"/>
          <w:lang w:val="lt-LT"/>
        </w:rPr>
      </w:pPr>
      <w:r w:rsidRPr="00870546">
        <w:rPr>
          <w:lang w:val="lt-LT"/>
        </w:rPr>
        <w:br w:type="page"/>
      </w:r>
    </w:p>
    <w:p w:rsidR="00750DD3" w:rsidRPr="00870546" w:rsidRDefault="00750DD3" w:rsidP="00750DD3">
      <w:pPr>
        <w:rPr>
          <w:rFonts w:cs="Arial"/>
          <w:sz w:val="28"/>
          <w:szCs w:val="28"/>
          <w:lang w:val="lt-LT"/>
        </w:rPr>
      </w:pPr>
      <w:r w:rsidRPr="00870546">
        <w:rPr>
          <w:rFonts w:cs="Arial"/>
          <w:sz w:val="28"/>
          <w:szCs w:val="28"/>
          <w:lang w:val="lt-LT"/>
        </w:rPr>
        <w:lastRenderedPageBreak/>
        <w:t>X Lyčių politika</w:t>
      </w:r>
    </w:p>
    <w:p w:rsidR="00750DD3" w:rsidRPr="00870546" w:rsidRDefault="00750DD3" w:rsidP="00750DD3">
      <w:pPr>
        <w:pStyle w:val="Textkrper1"/>
        <w:spacing w:before="240"/>
        <w:rPr>
          <w:rFonts w:cs="Arial"/>
          <w:highlight w:val="yellow"/>
          <w:lang w:val="lt-LT"/>
        </w:rPr>
      </w:pPr>
      <w:r w:rsidRPr="00870546">
        <w:rPr>
          <w:rFonts w:cs="Arial"/>
          <w:lang w:val="lt-LT"/>
        </w:rPr>
        <w:t xml:space="preserve">Ar organizacija turi planą, struktūrą ir išteklius lyčių lygybei skatinti? Ar imamasi atitinkamų priemonių, siekiant praktiškai įgyvendinti lyčių lygybę? </w:t>
      </w:r>
    </w:p>
    <w:p w:rsidR="00750DD3" w:rsidRPr="00870546" w:rsidRDefault="00750DD3" w:rsidP="00750DD3">
      <w:pPr>
        <w:pStyle w:val="Textkrper1"/>
        <w:ind w:left="708"/>
        <w:rPr>
          <w:rFonts w:cs="Arial"/>
          <w:lang w:val="lt-LT"/>
        </w:rPr>
      </w:pPr>
      <w:r w:rsidRPr="00870546">
        <w:rPr>
          <w:rFonts w:cs="Arial"/>
          <w:b/>
          <w:lang w:val="lt-LT"/>
        </w:rPr>
        <w:t xml:space="preserve">O </w:t>
      </w:r>
      <w:r w:rsidRPr="00870546">
        <w:rPr>
          <w:rFonts w:cs="Arial"/>
          <w:lang w:val="lt-LT"/>
        </w:rPr>
        <w:t xml:space="preserve">taip, dažniausiai </w:t>
      </w:r>
      <w:r w:rsidRPr="00870546">
        <w:rPr>
          <w:rFonts w:cs="Arial"/>
          <w:lang w:val="lt-LT"/>
        </w:rPr>
        <w:tab/>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ne arba nevisai </w:t>
      </w:r>
    </w:p>
    <w:p w:rsidR="00750DD3" w:rsidRPr="00870546" w:rsidRDefault="00750DD3" w:rsidP="00750DD3">
      <w:pPr>
        <w:pStyle w:val="Textkrper1"/>
        <w:spacing w:before="240"/>
        <w:rPr>
          <w:rFonts w:cs="Arial"/>
          <w:highlight w:val="yellow"/>
          <w:lang w:val="lt-LT"/>
        </w:rPr>
      </w:pPr>
      <w:r w:rsidRPr="00870546">
        <w:rPr>
          <w:rFonts w:cs="Arial"/>
          <w:lang w:val="lt-LT"/>
        </w:rPr>
        <w:t xml:space="preserve">Ar sprendimų priėmimo procese yra lygus moterų ir vyrų skaičius? </w:t>
      </w:r>
    </w:p>
    <w:p w:rsidR="00750DD3" w:rsidRPr="00870546" w:rsidRDefault="00750DD3" w:rsidP="00750DD3">
      <w:pPr>
        <w:pStyle w:val="Textkrper1"/>
        <w:ind w:left="708"/>
        <w:rPr>
          <w:rFonts w:cs="Arial"/>
          <w:highlight w:val="yellow"/>
          <w:lang w:val="lt-LT"/>
        </w:rPr>
      </w:pPr>
      <w:r w:rsidRPr="00870546">
        <w:rPr>
          <w:rFonts w:cs="Arial"/>
          <w:b/>
          <w:lang w:val="lt-LT"/>
        </w:rPr>
        <w:t>O</w:t>
      </w:r>
      <w:r w:rsidRPr="00870546">
        <w:rPr>
          <w:rFonts w:cs="Arial"/>
          <w:lang w:val="lt-LT"/>
        </w:rPr>
        <w:t xml:space="preserve"> taip, dažniausiai </w:t>
      </w:r>
      <w:r w:rsidRPr="00870546">
        <w:rPr>
          <w:rFonts w:cs="Arial"/>
          <w:lang w:val="lt-LT"/>
        </w:rPr>
        <w:tab/>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b/>
          <w:lang w:val="lt-LT"/>
        </w:rPr>
        <w:t xml:space="preserve">       O</w:t>
      </w:r>
      <w:r w:rsidRPr="00870546">
        <w:rPr>
          <w:rFonts w:cs="Arial"/>
          <w:lang w:val="lt-LT"/>
        </w:rPr>
        <w:t xml:space="preserve"> ne arba nevisai</w:t>
      </w:r>
    </w:p>
    <w:p w:rsidR="00750DD3" w:rsidRPr="00870546" w:rsidRDefault="00750DD3" w:rsidP="00750DD3">
      <w:pPr>
        <w:pStyle w:val="Textkrper1"/>
        <w:spacing w:before="240"/>
        <w:rPr>
          <w:rFonts w:cs="Arial"/>
          <w:lang w:val="lt-LT"/>
        </w:rPr>
      </w:pPr>
      <w:r w:rsidRPr="00870546">
        <w:rPr>
          <w:rFonts w:cs="Arial"/>
          <w:lang w:val="lt-LT"/>
        </w:rPr>
        <w:t xml:space="preserve">Ar vienodai atstovaujama moterims ir vyrams klausimais, susijusiais su išteklių paskirstymu, laiku, švietimu ir mokymu ar pinigais? </w:t>
      </w:r>
    </w:p>
    <w:p w:rsidR="00750DD3" w:rsidRPr="00870546" w:rsidRDefault="00750DD3" w:rsidP="00750DD3">
      <w:pPr>
        <w:pStyle w:val="Textkrper1"/>
        <w:ind w:left="708"/>
        <w:rPr>
          <w:rFonts w:cs="Arial"/>
          <w:highlight w:val="yellow"/>
          <w:lang w:val="lt-LT"/>
        </w:rPr>
      </w:pPr>
      <w:r w:rsidRPr="00870546">
        <w:rPr>
          <w:rFonts w:cs="Arial"/>
          <w:b/>
          <w:lang w:val="lt-LT"/>
        </w:rPr>
        <w:t xml:space="preserve">O </w:t>
      </w:r>
      <w:r w:rsidRPr="00870546">
        <w:rPr>
          <w:rFonts w:cs="Arial"/>
          <w:lang w:val="lt-LT"/>
        </w:rPr>
        <w:t xml:space="preserve">taip, dažniausiai </w:t>
      </w:r>
      <w:r w:rsidRPr="00870546">
        <w:rPr>
          <w:rFonts w:cs="Arial"/>
          <w:lang w:val="lt-LT"/>
        </w:rPr>
        <w:tab/>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ne arba nevisai</w:t>
      </w:r>
    </w:p>
    <w:p w:rsidR="00750DD3" w:rsidRPr="00870546" w:rsidRDefault="00750DD3" w:rsidP="00750DD3">
      <w:pPr>
        <w:pStyle w:val="Textkrper1"/>
        <w:spacing w:before="240"/>
        <w:rPr>
          <w:rFonts w:cs="Arial"/>
          <w:lang w:val="lt-LT"/>
        </w:rPr>
      </w:pPr>
      <w:r w:rsidRPr="00870546">
        <w:rPr>
          <w:rFonts w:cs="Arial"/>
          <w:lang w:val="lt-LT"/>
        </w:rPr>
        <w:t xml:space="preserve">Ar yra tiesioginė ar netiesioginė seksualinė diskriminacija? </w:t>
      </w:r>
    </w:p>
    <w:p w:rsidR="00750DD3" w:rsidRPr="00870546" w:rsidRDefault="00750DD3" w:rsidP="00750DD3">
      <w:pPr>
        <w:pStyle w:val="Textkrper1"/>
        <w:ind w:left="708"/>
        <w:rPr>
          <w:rFonts w:cs="Arial"/>
          <w:lang w:val="lt-LT"/>
        </w:rPr>
      </w:pPr>
      <w:r w:rsidRPr="00870546">
        <w:rPr>
          <w:rFonts w:cs="Arial"/>
          <w:b/>
          <w:lang w:val="lt-LT"/>
        </w:rPr>
        <w:t xml:space="preserve">O </w:t>
      </w:r>
      <w:r w:rsidRPr="00870546">
        <w:rPr>
          <w:rFonts w:cs="Arial"/>
          <w:lang w:val="lt-LT"/>
        </w:rPr>
        <w:t xml:space="preserve">taip, dažniausiai </w:t>
      </w:r>
      <w:r w:rsidRPr="00870546">
        <w:rPr>
          <w:rFonts w:cs="Arial"/>
          <w:lang w:val="lt-LT"/>
        </w:rPr>
        <w:tab/>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ne arba nevisai</w:t>
      </w:r>
    </w:p>
    <w:p w:rsidR="00750DD3" w:rsidRPr="00870546" w:rsidRDefault="00750DD3" w:rsidP="00750DD3">
      <w:pPr>
        <w:pStyle w:val="Textkrper1"/>
        <w:spacing w:before="240"/>
        <w:rPr>
          <w:rFonts w:cs="Arial"/>
          <w:lang w:val="lt-LT"/>
        </w:rPr>
      </w:pPr>
      <w:r w:rsidRPr="00870546">
        <w:rPr>
          <w:rFonts w:cs="Arial"/>
          <w:lang w:val="lt-LT"/>
        </w:rPr>
        <w:t xml:space="preserve">Ar moterys ir vyrai turi vienodas galimybes naudotis patalpomis ir priemonėmis? </w:t>
      </w:r>
    </w:p>
    <w:p w:rsidR="00750DD3" w:rsidRPr="00870546" w:rsidRDefault="00750DD3" w:rsidP="00750DD3">
      <w:pPr>
        <w:pStyle w:val="Textkrper1"/>
        <w:ind w:left="708"/>
        <w:rPr>
          <w:rFonts w:cs="Arial"/>
          <w:lang w:val="lt-LT"/>
        </w:rPr>
      </w:pPr>
      <w:r w:rsidRPr="00870546">
        <w:rPr>
          <w:rFonts w:cs="Arial"/>
          <w:b/>
          <w:lang w:val="lt-LT"/>
        </w:rPr>
        <w:t xml:space="preserve">O </w:t>
      </w:r>
      <w:r w:rsidRPr="00870546">
        <w:rPr>
          <w:rFonts w:cs="Arial"/>
          <w:lang w:val="lt-LT"/>
        </w:rPr>
        <w:t xml:space="preserve">taip, dažniausiai </w:t>
      </w:r>
      <w:r w:rsidRPr="00870546">
        <w:rPr>
          <w:rFonts w:cs="Arial"/>
          <w:lang w:val="lt-LT"/>
        </w:rPr>
        <w:tab/>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lang w:val="lt-LT"/>
        </w:rPr>
        <w:tab/>
      </w:r>
      <w:r w:rsidRPr="00870546">
        <w:rPr>
          <w:rFonts w:cs="Arial"/>
          <w:b/>
          <w:lang w:val="lt-LT"/>
        </w:rPr>
        <w:t>O</w:t>
      </w:r>
      <w:r w:rsidRPr="00870546">
        <w:rPr>
          <w:rFonts w:cs="Arial"/>
          <w:lang w:val="lt-LT"/>
        </w:rPr>
        <w:t xml:space="preserve"> ne arba nevisai</w:t>
      </w:r>
    </w:p>
    <w:p w:rsidR="00750DD3" w:rsidRPr="00870546" w:rsidRDefault="00750DD3" w:rsidP="00750DD3">
      <w:pPr>
        <w:pStyle w:val="Textkrper1"/>
        <w:spacing w:before="240"/>
        <w:rPr>
          <w:rFonts w:cs="Arial"/>
          <w:lang w:val="lt-LT"/>
        </w:rPr>
      </w:pPr>
      <w:r w:rsidRPr="00870546">
        <w:rPr>
          <w:rFonts w:cs="Arial"/>
          <w:lang w:val="lt-LT"/>
        </w:rPr>
        <w:t>Ar teikiama vaikų priežiūra?</w:t>
      </w:r>
    </w:p>
    <w:p w:rsidR="00750DD3" w:rsidRPr="00870546" w:rsidRDefault="00750DD3" w:rsidP="00750DD3">
      <w:pPr>
        <w:pStyle w:val="Textkrper1"/>
        <w:ind w:left="708"/>
        <w:rPr>
          <w:rFonts w:cs="Arial"/>
          <w:highlight w:val="yellow"/>
          <w:lang w:val="lt-LT"/>
        </w:rPr>
      </w:pPr>
      <w:r w:rsidRPr="00870546">
        <w:rPr>
          <w:rFonts w:cs="Arial"/>
          <w:b/>
          <w:lang w:val="lt-LT"/>
        </w:rPr>
        <w:t xml:space="preserve">O </w:t>
      </w:r>
      <w:r w:rsidRPr="00870546">
        <w:rPr>
          <w:rFonts w:cs="Arial"/>
          <w:lang w:val="lt-LT"/>
        </w:rPr>
        <w:t xml:space="preserve">taip, dažniausiai </w:t>
      </w:r>
      <w:r w:rsidRPr="00870546">
        <w:rPr>
          <w:rFonts w:cs="Arial"/>
          <w:lang w:val="lt-LT"/>
        </w:rPr>
        <w:tab/>
      </w:r>
      <w:r w:rsidRPr="00870546">
        <w:rPr>
          <w:rFonts w:cs="Arial"/>
          <w:lang w:val="lt-LT"/>
        </w:rPr>
        <w:tab/>
      </w:r>
      <w:r w:rsidRPr="00870546">
        <w:rPr>
          <w:rFonts w:cs="Arial"/>
          <w:b/>
          <w:lang w:val="lt-LT"/>
        </w:rPr>
        <w:t xml:space="preserve">O </w:t>
      </w:r>
      <w:r w:rsidRPr="00870546">
        <w:rPr>
          <w:rFonts w:cs="Arial"/>
          <w:lang w:val="lt-LT"/>
        </w:rPr>
        <w:t>iš dalies</w:t>
      </w:r>
      <w:r w:rsidRPr="00870546">
        <w:rPr>
          <w:rFonts w:cs="Arial"/>
          <w:b/>
          <w:lang w:val="lt-LT"/>
        </w:rPr>
        <w:t xml:space="preserve">       O</w:t>
      </w:r>
      <w:r w:rsidRPr="00870546">
        <w:rPr>
          <w:rFonts w:cs="Arial"/>
          <w:lang w:val="lt-LT"/>
        </w:rPr>
        <w:t xml:space="preserve"> ne arba nevisai</w:t>
      </w:r>
    </w:p>
    <w:p w:rsidR="00A079ED" w:rsidRPr="00870546" w:rsidRDefault="00A079ED" w:rsidP="003E0FA5">
      <w:pPr>
        <w:pStyle w:val="Textkrper1"/>
        <w:rPr>
          <w:rFonts w:cs="Arial"/>
          <w:lang w:val="lt-LT"/>
        </w:rPr>
      </w:pPr>
    </w:p>
    <w:p w:rsidR="00316B49" w:rsidRPr="00870546" w:rsidRDefault="00750DD3" w:rsidP="00316B49">
      <w:pPr>
        <w:spacing w:before="120"/>
        <w:rPr>
          <w:lang w:val="lt-LT"/>
        </w:rPr>
      </w:pPr>
      <w:r w:rsidRPr="00870546">
        <w:rPr>
          <w:lang w:val="lt-LT"/>
        </w:rPr>
        <w:t>Komentarai</w:t>
      </w:r>
    </w:p>
    <w:p w:rsidR="00316B49" w:rsidRPr="00870546" w:rsidRDefault="00316B49" w:rsidP="00316B49">
      <w:pPr>
        <w:pStyle w:val="Textkrper1"/>
        <w:rPr>
          <w:rFonts w:cs="Arial"/>
          <w:lang w:val="lt-LT"/>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316B49" w:rsidRPr="00870546" w:rsidTr="005E324F">
        <w:trPr>
          <w:trHeight w:val="688"/>
        </w:trPr>
        <w:tc>
          <w:tcPr>
            <w:tcW w:w="9077" w:type="dxa"/>
          </w:tcPr>
          <w:p w:rsidR="00316B49" w:rsidRPr="00870546" w:rsidRDefault="00316B49" w:rsidP="005E324F">
            <w:pPr>
              <w:pStyle w:val="Textkrper2Tabelle"/>
              <w:rPr>
                <w:rFonts w:cs="Arial"/>
                <w:lang w:val="lt-LT"/>
              </w:rPr>
            </w:pPr>
          </w:p>
        </w:tc>
      </w:tr>
    </w:tbl>
    <w:p w:rsidR="00316B49" w:rsidRPr="00870546" w:rsidRDefault="00316B49" w:rsidP="00316B49">
      <w:pPr>
        <w:spacing w:before="120"/>
        <w:rPr>
          <w:lang w:val="lt-LT"/>
        </w:rPr>
      </w:pPr>
    </w:p>
    <w:p w:rsidR="00CB0A9D" w:rsidRPr="00870546" w:rsidRDefault="00CB0A9D" w:rsidP="003E0FA5">
      <w:pPr>
        <w:pStyle w:val="Textkrper1"/>
        <w:rPr>
          <w:rFonts w:cs="Arial"/>
          <w:lang w:val="lt-LT"/>
        </w:rPr>
      </w:pPr>
    </w:p>
    <w:p w:rsidR="00750DD3" w:rsidRPr="00870546" w:rsidRDefault="00750DD3" w:rsidP="00750DD3">
      <w:pPr>
        <w:pStyle w:val="Textkrper1"/>
        <w:rPr>
          <w:rFonts w:cs="Arial"/>
          <w:lang w:val="lt-LT"/>
        </w:rPr>
      </w:pPr>
      <w:r w:rsidRPr="00870546">
        <w:rPr>
          <w:rFonts w:cs="Arial"/>
          <w:lang w:val="lt-LT"/>
        </w:rPr>
        <w:t>Parengta pagal:</w:t>
      </w:r>
    </w:p>
    <w:p w:rsidR="00750DD3" w:rsidRPr="00870546" w:rsidRDefault="00750DD3" w:rsidP="00750DD3">
      <w:pPr>
        <w:pStyle w:val="Textkrper1"/>
        <w:rPr>
          <w:rFonts w:cs="Arial"/>
          <w:lang w:val="lt-LT"/>
        </w:rPr>
      </w:pPr>
      <w:r w:rsidRPr="00870546">
        <w:rPr>
          <w:rFonts w:cs="Arial"/>
          <w:lang w:val="lt-LT"/>
        </w:rPr>
        <w:t>„Gender Mainstreaming in Education“ – Plėtros ir darbo teisės institutas, Keiptauno universitetas – išleido „Sandraugos“ sekretoriatas. 1999 m. birželis</w:t>
      </w:r>
    </w:p>
    <w:p w:rsidR="00FF7CE2" w:rsidRPr="00870546" w:rsidRDefault="00750DD3" w:rsidP="003E0FA5">
      <w:pPr>
        <w:pStyle w:val="Textkrper1"/>
        <w:rPr>
          <w:rFonts w:cs="Arial"/>
          <w:noProof/>
          <w:szCs w:val="28"/>
          <w:lang w:val="lt-LT"/>
        </w:rPr>
      </w:pPr>
      <w:r w:rsidRPr="00870546">
        <w:rPr>
          <w:rFonts w:cs="Arial"/>
          <w:lang w:val="lt-LT"/>
        </w:rPr>
        <w:t>Peržiūrėta</w:t>
      </w:r>
      <w:r w:rsidR="008A0EFB" w:rsidRPr="00870546">
        <w:rPr>
          <w:rFonts w:cs="Arial"/>
          <w:lang w:val="lt-LT"/>
        </w:rPr>
        <w:t xml:space="preserve"> Marloes Smits </w:t>
      </w:r>
      <w:r w:rsidRPr="00870546">
        <w:rPr>
          <w:rFonts w:cs="Arial"/>
          <w:lang w:val="lt-LT"/>
        </w:rPr>
        <w:t>ir</w:t>
      </w:r>
      <w:r w:rsidR="008A0EFB" w:rsidRPr="00870546">
        <w:rPr>
          <w:rFonts w:cs="Arial"/>
          <w:lang w:val="lt-LT"/>
        </w:rPr>
        <w:t xml:space="preserve"> Maria Gutknecht-Gmeiner 2018</w:t>
      </w:r>
    </w:p>
    <w:sectPr w:rsidR="00FF7CE2" w:rsidRPr="00870546" w:rsidSect="00C6741A">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docGrid w:linePitch="15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63C" w:rsidRDefault="00BB063C">
      <w:r>
        <w:separator/>
      </w:r>
    </w:p>
  </w:endnote>
  <w:endnote w:type="continuationSeparator" w:id="0">
    <w:p w:rsidR="00BB063C" w:rsidRDefault="00BB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962" w:rsidDel="001D2CF2" w:rsidRDefault="007E0CB3" w:rsidP="00E85D1D">
    <w:pPr>
      <w:framePr w:wrap="around" w:vAnchor="text" w:hAnchor="margin" w:xAlign="right" w:y="1"/>
      <w:rPr>
        <w:del w:id="22" w:author="Erik Kaemingk" w:date="2016-11-30T12:24:00Z"/>
      </w:rPr>
    </w:pPr>
    <w:r>
      <w:fldChar w:fldCharType="begin"/>
    </w:r>
    <w:r w:rsidR="00C73962">
      <w:instrText xml:space="preserve">PAGE  </w:instrText>
    </w:r>
    <w:r>
      <w:fldChar w:fldCharType="end"/>
    </w:r>
  </w:p>
  <w:p w:rsidR="00C73962" w:rsidRDefault="00C73962" w:rsidP="004F7875">
    <w:pPr>
      <w:ind w:right="360"/>
    </w:pPr>
    <w:ins w:id="23" w:author="Erik Kaemingk" w:date="2016-11-30T12:25:00Z">
      <w:r>
        <w:t>Candidates</w:t>
      </w:r>
    </w:ins>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02426"/>
      <w:docPartObj>
        <w:docPartGallery w:val="Page Numbers (Bottom of Page)"/>
        <w:docPartUnique/>
      </w:docPartObj>
    </w:sdtPr>
    <w:sdtEndPr/>
    <w:sdtContent>
      <w:p w:rsidR="00C73962" w:rsidRDefault="007E0CB3">
        <w:pPr>
          <w:pStyle w:val="Voettekst"/>
          <w:jc w:val="right"/>
        </w:pPr>
        <w:r>
          <w:fldChar w:fldCharType="begin"/>
        </w:r>
        <w:r w:rsidR="00C73962">
          <w:instrText>PAGE   \* MERGEFORMAT</w:instrText>
        </w:r>
        <w:r>
          <w:fldChar w:fldCharType="separate"/>
        </w:r>
        <w:r w:rsidR="00130051" w:rsidRPr="00130051">
          <w:rPr>
            <w:noProof/>
            <w:lang w:val="nl-NL"/>
          </w:rPr>
          <w:t>7</w:t>
        </w:r>
        <w:r>
          <w:fldChar w:fldCharType="end"/>
        </w:r>
      </w:p>
    </w:sdtContent>
  </w:sdt>
  <w:p w:rsidR="00C73962" w:rsidRPr="00A079ED" w:rsidRDefault="0049132C" w:rsidP="0049132C">
    <w:pPr>
      <w:pStyle w:val="Voettekst"/>
      <w:rPr>
        <w:sz w:val="20"/>
      </w:rPr>
    </w:pPr>
    <w:r w:rsidRPr="00CA2F87">
      <w:rPr>
        <w:rFonts w:ascii="Calibri" w:hAnsi="Calibri"/>
        <w:kern w:val="28"/>
        <w:sz w:val="20"/>
      </w:rPr>
      <w:t>Peer Review VNFIL Toolbox</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962" w:rsidRDefault="00C73962">
    <w:pPr>
      <w:pStyle w:val="Voettekst"/>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63C" w:rsidRDefault="00BB063C">
      <w:bookmarkStart w:id="0" w:name="_Hlk482607757"/>
      <w:bookmarkEnd w:id="0"/>
      <w:r>
        <w:separator/>
      </w:r>
    </w:p>
  </w:footnote>
  <w:footnote w:type="continuationSeparator" w:id="0">
    <w:p w:rsidR="00BB063C" w:rsidRDefault="00BB06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962" w:rsidRPr="009A6F4F" w:rsidRDefault="00C73962" w:rsidP="009A6F4F">
    <w:pPr>
      <w:pBdr>
        <w:bottom w:val="single" w:sz="4" w:space="1" w:color="auto"/>
      </w:pBdr>
      <w:tabs>
        <w:tab w:val="right" w:pos="9000"/>
      </w:tabs>
      <w:jc w:val="left"/>
      <w:rPr>
        <w:rFonts w:cs="Arial"/>
        <w:sz w:val="20"/>
      </w:rPr>
    </w:pPr>
    <w:r>
      <w:rPr>
        <w:rFonts w:cs="Arial"/>
        <w:sz w:val="20"/>
      </w:rPr>
      <w:t>Gender Mainstreaming Checklist</w:t>
    </w:r>
    <w:r w:rsidRPr="009A6F4F">
      <w:rPr>
        <w:rFonts w:cs="Arial"/>
        <w:sz w:val="20"/>
      </w:rPr>
      <w:tab/>
    </w:r>
    <w:r>
      <w:rPr>
        <w:rFonts w:cs="Arial"/>
        <w:noProof/>
        <w:sz w:val="20"/>
        <w:lang w:val="en-US" w:eastAsia="nl-NL"/>
      </w:rPr>
      <w:drawing>
        <wp:inline distT="0" distB="0" distL="0" distR="0">
          <wp:extent cx="1141730" cy="403752"/>
          <wp:effectExtent l="0" t="0" r="1270" b="317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886" cy="403807"/>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962" w:rsidRDefault="00C73962" w:rsidP="00AE641E">
    <w:pPr>
      <w:jc w:val="right"/>
    </w:pPr>
    <w:r>
      <w:rPr>
        <w:noProof/>
        <w:lang w:val="en-US" w:eastAsia="nl-NL"/>
      </w:rPr>
      <w:drawing>
        <wp:inline distT="0" distB="0" distL="0" distR="0">
          <wp:extent cx="2206858" cy="780415"/>
          <wp:effectExtent l="0" t="0" r="3175" b="6985"/>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5FE8CA16"/>
    <w:lvl w:ilvl="0">
      <w:start w:val="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5FAA35E4"/>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6099F"/>
    <w:rsid w:val="00003C63"/>
    <w:rsid w:val="0000685E"/>
    <w:rsid w:val="000120CB"/>
    <w:rsid w:val="000126F3"/>
    <w:rsid w:val="000458F3"/>
    <w:rsid w:val="00075053"/>
    <w:rsid w:val="000A3639"/>
    <w:rsid w:val="000A5C00"/>
    <w:rsid w:val="000D0CF3"/>
    <w:rsid w:val="000F107C"/>
    <w:rsid w:val="000F75F3"/>
    <w:rsid w:val="00105998"/>
    <w:rsid w:val="00106ACB"/>
    <w:rsid w:val="001116E7"/>
    <w:rsid w:val="00115103"/>
    <w:rsid w:val="00130051"/>
    <w:rsid w:val="00150A9A"/>
    <w:rsid w:val="00151AA8"/>
    <w:rsid w:val="0015288C"/>
    <w:rsid w:val="0015399A"/>
    <w:rsid w:val="00176266"/>
    <w:rsid w:val="001805F7"/>
    <w:rsid w:val="00185539"/>
    <w:rsid w:val="00195635"/>
    <w:rsid w:val="001A0EA5"/>
    <w:rsid w:val="001B64F6"/>
    <w:rsid w:val="001C3A13"/>
    <w:rsid w:val="001C6A48"/>
    <w:rsid w:val="001D2CF2"/>
    <w:rsid w:val="001D2F0E"/>
    <w:rsid w:val="001F1153"/>
    <w:rsid w:val="001F5F2F"/>
    <w:rsid w:val="00213461"/>
    <w:rsid w:val="00222712"/>
    <w:rsid w:val="002264C3"/>
    <w:rsid w:val="00226A38"/>
    <w:rsid w:val="00241641"/>
    <w:rsid w:val="00261085"/>
    <w:rsid w:val="00264B72"/>
    <w:rsid w:val="002767B1"/>
    <w:rsid w:val="0028579F"/>
    <w:rsid w:val="002961D2"/>
    <w:rsid w:val="002B132F"/>
    <w:rsid w:val="002D7406"/>
    <w:rsid w:val="002E46FD"/>
    <w:rsid w:val="00313640"/>
    <w:rsid w:val="00316B49"/>
    <w:rsid w:val="00323DEB"/>
    <w:rsid w:val="0032782F"/>
    <w:rsid w:val="003378A3"/>
    <w:rsid w:val="00342D40"/>
    <w:rsid w:val="00350432"/>
    <w:rsid w:val="00353057"/>
    <w:rsid w:val="0036099F"/>
    <w:rsid w:val="00361BAD"/>
    <w:rsid w:val="00363514"/>
    <w:rsid w:val="00365FFD"/>
    <w:rsid w:val="00371710"/>
    <w:rsid w:val="0037212A"/>
    <w:rsid w:val="00386C03"/>
    <w:rsid w:val="00396FCD"/>
    <w:rsid w:val="003D0C5A"/>
    <w:rsid w:val="003D5EB5"/>
    <w:rsid w:val="003D5F09"/>
    <w:rsid w:val="003E0EFD"/>
    <w:rsid w:val="003E0FA5"/>
    <w:rsid w:val="003F08C1"/>
    <w:rsid w:val="003F24AC"/>
    <w:rsid w:val="00400EF7"/>
    <w:rsid w:val="00407733"/>
    <w:rsid w:val="00413E61"/>
    <w:rsid w:val="004352E2"/>
    <w:rsid w:val="00451271"/>
    <w:rsid w:val="004525A0"/>
    <w:rsid w:val="00474814"/>
    <w:rsid w:val="004851A9"/>
    <w:rsid w:val="0048608C"/>
    <w:rsid w:val="0049132C"/>
    <w:rsid w:val="00496EDB"/>
    <w:rsid w:val="004C1C7B"/>
    <w:rsid w:val="004C4B03"/>
    <w:rsid w:val="004D56BE"/>
    <w:rsid w:val="004E1D88"/>
    <w:rsid w:val="004E4D4B"/>
    <w:rsid w:val="004F2E78"/>
    <w:rsid w:val="004F3BFF"/>
    <w:rsid w:val="004F7875"/>
    <w:rsid w:val="00503F95"/>
    <w:rsid w:val="00525D69"/>
    <w:rsid w:val="005717C3"/>
    <w:rsid w:val="00583386"/>
    <w:rsid w:val="00594012"/>
    <w:rsid w:val="00594EE6"/>
    <w:rsid w:val="005B0F52"/>
    <w:rsid w:val="005B2F83"/>
    <w:rsid w:val="005B722C"/>
    <w:rsid w:val="005C1403"/>
    <w:rsid w:val="00634F06"/>
    <w:rsid w:val="0066273C"/>
    <w:rsid w:val="00672DC7"/>
    <w:rsid w:val="0067755D"/>
    <w:rsid w:val="0069013D"/>
    <w:rsid w:val="00690F08"/>
    <w:rsid w:val="00695707"/>
    <w:rsid w:val="00696876"/>
    <w:rsid w:val="006A3C40"/>
    <w:rsid w:val="006B0895"/>
    <w:rsid w:val="006B7A73"/>
    <w:rsid w:val="006D116E"/>
    <w:rsid w:val="006D28CE"/>
    <w:rsid w:val="006F0B5B"/>
    <w:rsid w:val="006F2BDC"/>
    <w:rsid w:val="006F7D4E"/>
    <w:rsid w:val="00715620"/>
    <w:rsid w:val="00724F8A"/>
    <w:rsid w:val="00726A7D"/>
    <w:rsid w:val="00731B2A"/>
    <w:rsid w:val="0073416A"/>
    <w:rsid w:val="00750DD3"/>
    <w:rsid w:val="00755A58"/>
    <w:rsid w:val="00766191"/>
    <w:rsid w:val="007672F0"/>
    <w:rsid w:val="007B020F"/>
    <w:rsid w:val="007B6A34"/>
    <w:rsid w:val="007D1EFA"/>
    <w:rsid w:val="007D66B7"/>
    <w:rsid w:val="007D7C05"/>
    <w:rsid w:val="007E0CB3"/>
    <w:rsid w:val="007E6736"/>
    <w:rsid w:val="008100E2"/>
    <w:rsid w:val="00821593"/>
    <w:rsid w:val="00843E45"/>
    <w:rsid w:val="00850317"/>
    <w:rsid w:val="00856806"/>
    <w:rsid w:val="0085750B"/>
    <w:rsid w:val="00870546"/>
    <w:rsid w:val="008742D7"/>
    <w:rsid w:val="008929D6"/>
    <w:rsid w:val="00892B36"/>
    <w:rsid w:val="008938FA"/>
    <w:rsid w:val="00893959"/>
    <w:rsid w:val="0089399F"/>
    <w:rsid w:val="008A0EFB"/>
    <w:rsid w:val="008A52D0"/>
    <w:rsid w:val="008B120F"/>
    <w:rsid w:val="008B49E8"/>
    <w:rsid w:val="008C39CA"/>
    <w:rsid w:val="008C7714"/>
    <w:rsid w:val="008D267E"/>
    <w:rsid w:val="008D2940"/>
    <w:rsid w:val="008D5EEF"/>
    <w:rsid w:val="008D701D"/>
    <w:rsid w:val="008F4CF3"/>
    <w:rsid w:val="009318DA"/>
    <w:rsid w:val="009329A4"/>
    <w:rsid w:val="009362B5"/>
    <w:rsid w:val="00951E11"/>
    <w:rsid w:val="00970A4A"/>
    <w:rsid w:val="00984C7A"/>
    <w:rsid w:val="00995B0D"/>
    <w:rsid w:val="00996A71"/>
    <w:rsid w:val="009A6F4F"/>
    <w:rsid w:val="009B551B"/>
    <w:rsid w:val="009B6CFD"/>
    <w:rsid w:val="00A0506D"/>
    <w:rsid w:val="00A079ED"/>
    <w:rsid w:val="00A60C97"/>
    <w:rsid w:val="00A666D0"/>
    <w:rsid w:val="00A76552"/>
    <w:rsid w:val="00A85D93"/>
    <w:rsid w:val="00AA331A"/>
    <w:rsid w:val="00AA720D"/>
    <w:rsid w:val="00AB68C0"/>
    <w:rsid w:val="00AC2434"/>
    <w:rsid w:val="00AC3FA8"/>
    <w:rsid w:val="00AE239A"/>
    <w:rsid w:val="00AE5395"/>
    <w:rsid w:val="00AE641E"/>
    <w:rsid w:val="00AF7DB0"/>
    <w:rsid w:val="00B04E67"/>
    <w:rsid w:val="00B12155"/>
    <w:rsid w:val="00B35E07"/>
    <w:rsid w:val="00B53893"/>
    <w:rsid w:val="00B564A3"/>
    <w:rsid w:val="00B644C8"/>
    <w:rsid w:val="00B76A8A"/>
    <w:rsid w:val="00B85F5A"/>
    <w:rsid w:val="00B879ED"/>
    <w:rsid w:val="00B90504"/>
    <w:rsid w:val="00B97DCD"/>
    <w:rsid w:val="00BA3277"/>
    <w:rsid w:val="00BB063C"/>
    <w:rsid w:val="00BB0879"/>
    <w:rsid w:val="00BB2C4C"/>
    <w:rsid w:val="00BD4915"/>
    <w:rsid w:val="00BD57CB"/>
    <w:rsid w:val="00BE5A55"/>
    <w:rsid w:val="00BF0A70"/>
    <w:rsid w:val="00C03B09"/>
    <w:rsid w:val="00C2109E"/>
    <w:rsid w:val="00C4139F"/>
    <w:rsid w:val="00C648F7"/>
    <w:rsid w:val="00C67281"/>
    <w:rsid w:val="00C6741A"/>
    <w:rsid w:val="00C73962"/>
    <w:rsid w:val="00C83CE2"/>
    <w:rsid w:val="00C86480"/>
    <w:rsid w:val="00C91092"/>
    <w:rsid w:val="00C97E4E"/>
    <w:rsid w:val="00CB0A9D"/>
    <w:rsid w:val="00CB31B0"/>
    <w:rsid w:val="00CC033D"/>
    <w:rsid w:val="00CD5717"/>
    <w:rsid w:val="00CE185A"/>
    <w:rsid w:val="00CE5062"/>
    <w:rsid w:val="00D13281"/>
    <w:rsid w:val="00D2494E"/>
    <w:rsid w:val="00D304CD"/>
    <w:rsid w:val="00D3435C"/>
    <w:rsid w:val="00D4361F"/>
    <w:rsid w:val="00D47407"/>
    <w:rsid w:val="00D50541"/>
    <w:rsid w:val="00D621B8"/>
    <w:rsid w:val="00D7247B"/>
    <w:rsid w:val="00D83558"/>
    <w:rsid w:val="00D8610F"/>
    <w:rsid w:val="00D92163"/>
    <w:rsid w:val="00DC057B"/>
    <w:rsid w:val="00DC4F9E"/>
    <w:rsid w:val="00DD0A50"/>
    <w:rsid w:val="00DD36FD"/>
    <w:rsid w:val="00DD6B7A"/>
    <w:rsid w:val="00DF14C0"/>
    <w:rsid w:val="00DF3CF5"/>
    <w:rsid w:val="00DF785C"/>
    <w:rsid w:val="00DF7D35"/>
    <w:rsid w:val="00E16E3A"/>
    <w:rsid w:val="00E21455"/>
    <w:rsid w:val="00E2237A"/>
    <w:rsid w:val="00E2629A"/>
    <w:rsid w:val="00E418D7"/>
    <w:rsid w:val="00E55833"/>
    <w:rsid w:val="00E64D24"/>
    <w:rsid w:val="00E67F41"/>
    <w:rsid w:val="00E728FB"/>
    <w:rsid w:val="00E833EC"/>
    <w:rsid w:val="00E85D1D"/>
    <w:rsid w:val="00E91B1C"/>
    <w:rsid w:val="00E96BD5"/>
    <w:rsid w:val="00EA23AD"/>
    <w:rsid w:val="00EA442C"/>
    <w:rsid w:val="00EB0329"/>
    <w:rsid w:val="00EE42E4"/>
    <w:rsid w:val="00EF5962"/>
    <w:rsid w:val="00F014B3"/>
    <w:rsid w:val="00F110B8"/>
    <w:rsid w:val="00F14462"/>
    <w:rsid w:val="00F37D39"/>
    <w:rsid w:val="00F41131"/>
    <w:rsid w:val="00F445F7"/>
    <w:rsid w:val="00F50148"/>
    <w:rsid w:val="00F54A38"/>
    <w:rsid w:val="00F63A92"/>
    <w:rsid w:val="00F81AB0"/>
    <w:rsid w:val="00F84D54"/>
    <w:rsid w:val="00F93B9D"/>
    <w:rsid w:val="00FA2C14"/>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39CA"/>
    <w:pPr>
      <w:jc w:val="both"/>
    </w:pPr>
    <w:rPr>
      <w:rFonts w:ascii="Arial" w:hAnsi="Arial"/>
      <w:sz w:val="22"/>
      <w:lang w:val="en-GB" w:eastAsia="de-DE"/>
    </w:rPr>
  </w:style>
  <w:style w:type="paragraph" w:styleId="Kop1">
    <w:name w:val="heading 1"/>
    <w:basedOn w:val="Normaal"/>
    <w:next w:val="Normaal"/>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F7DB0"/>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AF7DB0"/>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9A6F4F"/>
    <w:pPr>
      <w:tabs>
        <w:tab w:val="center" w:pos="4536"/>
        <w:tab w:val="right" w:pos="9072"/>
      </w:tabs>
    </w:pPr>
  </w:style>
  <w:style w:type="paragraph" w:styleId="Voettekst">
    <w:name w:val="footer"/>
    <w:basedOn w:val="Normaal"/>
    <w:link w:val="VoettekstTeken"/>
    <w:uiPriority w:val="99"/>
    <w:rsid w:val="009A6F4F"/>
    <w:pPr>
      <w:tabs>
        <w:tab w:val="center" w:pos="4536"/>
        <w:tab w:val="right" w:pos="9072"/>
      </w:tabs>
    </w:pPr>
  </w:style>
  <w:style w:type="paragraph" w:styleId="Plattetekst">
    <w:name w:val="Body Text"/>
    <w:aliases w:val="Text normal"/>
    <w:basedOn w:val="Normaal"/>
    <w:rsid w:val="00451271"/>
    <w:pPr>
      <w:spacing w:before="120"/>
    </w:pPr>
    <w:rPr>
      <w:i/>
    </w:rPr>
  </w:style>
  <w:style w:type="paragraph" w:styleId="Titel">
    <w:name w:val="Title"/>
    <w:basedOn w:val="Normaal"/>
    <w:qFormat/>
    <w:rsid w:val="00451271"/>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rsid w:val="00451271"/>
    <w:pPr>
      <w:spacing w:after="60"/>
      <w:jc w:val="center"/>
      <w:outlineLvl w:val="1"/>
    </w:pPr>
    <w:rPr>
      <w:rFonts w:cs="Arial"/>
    </w:rPr>
  </w:style>
  <w:style w:type="paragraph" w:styleId="Plattetekstinspringen2">
    <w:name w:val="Body Text Indent 2"/>
    <w:basedOn w:val="Normaal"/>
    <w:rsid w:val="00451271"/>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rsid w:val="00AF7DB0"/>
    <w:rPr>
      <w:rFonts w:ascii="Arial" w:hAnsi="Arial"/>
      <w:color w:val="FF6600"/>
      <w:u w:val="single"/>
    </w:rPr>
  </w:style>
  <w:style w:type="paragraph" w:customStyle="1" w:styleId="TableHeading">
    <w:name w:val="Table Heading"/>
    <w:basedOn w:val="Plattetekst"/>
    <w:next w:val="Plattetekst"/>
    <w:rsid w:val="00FF7CE2"/>
    <w:pPr>
      <w:ind w:left="709" w:hanging="709"/>
    </w:pPr>
    <w:rPr>
      <w:rFonts w:ascii="Century Schoolbook" w:hAnsi="Century Schoolbook"/>
      <w:b/>
      <w:i w:val="0"/>
    </w:rPr>
  </w:style>
  <w:style w:type="paragraph" w:customStyle="1" w:styleId="TableSource">
    <w:name w:val="Table Source"/>
    <w:basedOn w:val="Plattetekst"/>
    <w:next w:val="Plattetekst"/>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Normaal"/>
    <w:rsid w:val="002B132F"/>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2B132F"/>
    <w:rPr>
      <w:rFonts w:ascii="Arial" w:hAnsi="Arial"/>
      <w:sz w:val="22"/>
      <w:lang w:val="en-GB" w:eastAsia="de-DE"/>
    </w:rPr>
  </w:style>
  <w:style w:type="character" w:customStyle="1" w:styleId="KoptekstTeken">
    <w:name w:val="Koptekst Teken"/>
    <w:link w:val="Koptekst"/>
    <w:uiPriority w:val="99"/>
    <w:rsid w:val="002B132F"/>
    <w:rPr>
      <w:rFonts w:ascii="Arial" w:hAnsi="Arial"/>
      <w:sz w:val="22"/>
      <w:lang w:val="en-GB" w:eastAsia="de-DE"/>
    </w:rPr>
  </w:style>
  <w:style w:type="paragraph" w:styleId="Revisie">
    <w:name w:val="Revision"/>
    <w:hidden/>
    <w:uiPriority w:val="99"/>
    <w:semiHidden/>
    <w:rsid w:val="00F93B9D"/>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39CA"/>
    <w:pPr>
      <w:jc w:val="both"/>
    </w:pPr>
    <w:rPr>
      <w:rFonts w:ascii="Arial" w:hAnsi="Arial"/>
      <w:sz w:val="22"/>
      <w:lang w:val="en-GB" w:eastAsia="de-DE"/>
    </w:rPr>
  </w:style>
  <w:style w:type="paragraph" w:styleId="Kop1">
    <w:name w:val="heading 1"/>
    <w:basedOn w:val="Normaal"/>
    <w:next w:val="Normaal"/>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F7DB0"/>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AF7DB0"/>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Überschrift 2 Zeichen"/>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9A6F4F"/>
    <w:pPr>
      <w:tabs>
        <w:tab w:val="center" w:pos="4536"/>
        <w:tab w:val="right" w:pos="9072"/>
      </w:tabs>
    </w:pPr>
  </w:style>
  <w:style w:type="paragraph" w:styleId="Voettekst">
    <w:name w:val="footer"/>
    <w:basedOn w:val="Normaal"/>
    <w:link w:val="VoettekstTeken"/>
    <w:uiPriority w:val="99"/>
    <w:rsid w:val="009A6F4F"/>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rsid w:val="00AF7DB0"/>
    <w:rPr>
      <w:rFonts w:ascii="Arial" w:hAnsi="Arial"/>
      <w:color w:val="FF6600"/>
      <w:u w:val="single"/>
    </w:rPr>
  </w:style>
  <w:style w:type="paragraph" w:customStyle="1" w:styleId="TableHeading">
    <w:name w:val="Table Heading"/>
    <w:basedOn w:val="Plattetekst"/>
    <w:next w:val="Plattetekst"/>
    <w:rsid w:val="00FF7CE2"/>
    <w:pPr>
      <w:ind w:left="709" w:hanging="709"/>
    </w:pPr>
    <w:rPr>
      <w:rFonts w:ascii="Century Schoolbook" w:hAnsi="Century Schoolbook"/>
      <w:b/>
      <w:i w:val="0"/>
    </w:rPr>
  </w:style>
  <w:style w:type="paragraph" w:customStyle="1" w:styleId="TableSource">
    <w:name w:val="Table Source"/>
    <w:basedOn w:val="Plattetekst"/>
    <w:next w:val="Plattetekst"/>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Normaal"/>
    <w:rsid w:val="002B132F"/>
    <w:pPr>
      <w:spacing w:after="160" w:line="240" w:lineRule="exact"/>
      <w:jc w:val="left"/>
    </w:pPr>
    <w:rPr>
      <w:rFonts w:ascii="Tahoma" w:hAnsi="Tahoma" w:cs="Tahoma"/>
      <w:sz w:val="20"/>
      <w:lang w:val="en-US" w:eastAsia="en-US"/>
    </w:rPr>
  </w:style>
  <w:style w:type="character" w:customStyle="1" w:styleId="VoettekstTeken">
    <w:name w:val="Fußzeile Zeichen"/>
    <w:link w:val="Voettekst"/>
    <w:uiPriority w:val="99"/>
    <w:rsid w:val="002B132F"/>
    <w:rPr>
      <w:rFonts w:ascii="Arial" w:hAnsi="Arial"/>
      <w:sz w:val="22"/>
      <w:lang w:val="en-GB" w:eastAsia="de-DE"/>
    </w:rPr>
  </w:style>
  <w:style w:type="character" w:customStyle="1" w:styleId="KoptekstTeken">
    <w:name w:val="Kopfzeile Zeichen"/>
    <w:link w:val="Koptekst"/>
    <w:uiPriority w:val="99"/>
    <w:rsid w:val="002B132F"/>
    <w:rPr>
      <w:rFonts w:ascii="Arial" w:hAnsi="Arial"/>
      <w:sz w:val="22"/>
      <w:lang w:val="en-GB" w:eastAsia="de-DE"/>
    </w:rPr>
  </w:style>
  <w:style w:type="paragraph" w:styleId="Revisie">
    <w:name w:val="Revision"/>
    <w:hidden/>
    <w:uiPriority w:val="99"/>
    <w:semiHidden/>
    <w:rsid w:val="00F93B9D"/>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28789">
      <w:bodyDiv w:val="1"/>
      <w:marLeft w:val="0"/>
      <w:marRight w:val="0"/>
      <w:marTop w:val="0"/>
      <w:marBottom w:val="0"/>
      <w:divBdr>
        <w:top w:val="none" w:sz="0" w:space="0" w:color="auto"/>
        <w:left w:val="none" w:sz="0" w:space="0" w:color="auto"/>
        <w:bottom w:val="none" w:sz="0" w:space="0" w:color="auto"/>
        <w:right w:val="none" w:sz="0" w:space="0" w:color="auto"/>
      </w:divBdr>
      <w:divsChild>
        <w:div w:id="173080848">
          <w:marLeft w:val="0"/>
          <w:marRight w:val="0"/>
          <w:marTop w:val="0"/>
          <w:marBottom w:val="0"/>
          <w:divBdr>
            <w:top w:val="none" w:sz="0" w:space="0" w:color="auto"/>
            <w:left w:val="none" w:sz="0" w:space="0" w:color="auto"/>
            <w:bottom w:val="none" w:sz="0" w:space="0" w:color="auto"/>
            <w:right w:val="none" w:sz="0" w:space="0" w:color="auto"/>
          </w:divBdr>
          <w:divsChild>
            <w:div w:id="1968049980">
              <w:marLeft w:val="0"/>
              <w:marRight w:val="60"/>
              <w:marTop w:val="0"/>
              <w:marBottom w:val="0"/>
              <w:divBdr>
                <w:top w:val="none" w:sz="0" w:space="0" w:color="auto"/>
                <w:left w:val="none" w:sz="0" w:space="0" w:color="auto"/>
                <w:bottom w:val="none" w:sz="0" w:space="0" w:color="auto"/>
                <w:right w:val="none" w:sz="0" w:space="0" w:color="auto"/>
              </w:divBdr>
              <w:divsChild>
                <w:div w:id="1450662715">
                  <w:marLeft w:val="0"/>
                  <w:marRight w:val="0"/>
                  <w:marTop w:val="0"/>
                  <w:marBottom w:val="120"/>
                  <w:divBdr>
                    <w:top w:val="single" w:sz="6" w:space="0" w:color="A0A0A0"/>
                    <w:left w:val="single" w:sz="6" w:space="0" w:color="B9B9B9"/>
                    <w:bottom w:val="single" w:sz="6" w:space="0" w:color="B9B9B9"/>
                    <w:right w:val="single" w:sz="6" w:space="0" w:color="B9B9B9"/>
                  </w:divBdr>
                  <w:divsChild>
                    <w:div w:id="1553883443">
                      <w:marLeft w:val="0"/>
                      <w:marRight w:val="0"/>
                      <w:marTop w:val="0"/>
                      <w:marBottom w:val="0"/>
                      <w:divBdr>
                        <w:top w:val="none" w:sz="0" w:space="0" w:color="auto"/>
                        <w:left w:val="none" w:sz="0" w:space="0" w:color="auto"/>
                        <w:bottom w:val="none" w:sz="0" w:space="0" w:color="auto"/>
                        <w:right w:val="none" w:sz="0" w:space="0" w:color="auto"/>
                      </w:divBdr>
                    </w:div>
                    <w:div w:id="2021078319">
                      <w:marLeft w:val="0"/>
                      <w:marRight w:val="0"/>
                      <w:marTop w:val="0"/>
                      <w:marBottom w:val="0"/>
                      <w:divBdr>
                        <w:top w:val="none" w:sz="0" w:space="0" w:color="auto"/>
                        <w:left w:val="none" w:sz="0" w:space="0" w:color="auto"/>
                        <w:bottom w:val="none" w:sz="0" w:space="0" w:color="auto"/>
                        <w:right w:val="none" w:sz="0" w:space="0" w:color="auto"/>
                      </w:divBdr>
                    </w:div>
                  </w:divsChild>
                </w:div>
                <w:div w:id="21469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98490">
          <w:marLeft w:val="0"/>
          <w:marRight w:val="0"/>
          <w:marTop w:val="0"/>
          <w:marBottom w:val="0"/>
          <w:divBdr>
            <w:top w:val="none" w:sz="0" w:space="0" w:color="auto"/>
            <w:left w:val="none" w:sz="0" w:space="0" w:color="auto"/>
            <w:bottom w:val="none" w:sz="0" w:space="0" w:color="auto"/>
            <w:right w:val="none" w:sz="0" w:space="0" w:color="auto"/>
          </w:divBdr>
          <w:divsChild>
            <w:div w:id="405418843">
              <w:marLeft w:val="60"/>
              <w:marRight w:val="0"/>
              <w:marTop w:val="0"/>
              <w:marBottom w:val="0"/>
              <w:divBdr>
                <w:top w:val="none" w:sz="0" w:space="0" w:color="auto"/>
                <w:left w:val="none" w:sz="0" w:space="0" w:color="auto"/>
                <w:bottom w:val="none" w:sz="0" w:space="0" w:color="auto"/>
                <w:right w:val="none" w:sz="0" w:space="0" w:color="auto"/>
              </w:divBdr>
              <w:divsChild>
                <w:div w:id="809633066">
                  <w:marLeft w:val="0"/>
                  <w:marRight w:val="0"/>
                  <w:marTop w:val="0"/>
                  <w:marBottom w:val="0"/>
                  <w:divBdr>
                    <w:top w:val="none" w:sz="0" w:space="0" w:color="auto"/>
                    <w:left w:val="none" w:sz="0" w:space="0" w:color="auto"/>
                    <w:bottom w:val="none" w:sz="0" w:space="0" w:color="auto"/>
                    <w:right w:val="none" w:sz="0" w:space="0" w:color="auto"/>
                  </w:divBdr>
                  <w:divsChild>
                    <w:div w:id="704528643">
                      <w:marLeft w:val="0"/>
                      <w:marRight w:val="0"/>
                      <w:marTop w:val="0"/>
                      <w:marBottom w:val="120"/>
                      <w:divBdr>
                        <w:top w:val="single" w:sz="6" w:space="0" w:color="F5F5F5"/>
                        <w:left w:val="single" w:sz="6" w:space="0" w:color="F5F5F5"/>
                        <w:bottom w:val="single" w:sz="6" w:space="0" w:color="F5F5F5"/>
                        <w:right w:val="single" w:sz="6" w:space="0" w:color="F5F5F5"/>
                      </w:divBdr>
                      <w:divsChild>
                        <w:div w:id="759528204">
                          <w:marLeft w:val="0"/>
                          <w:marRight w:val="0"/>
                          <w:marTop w:val="0"/>
                          <w:marBottom w:val="0"/>
                          <w:divBdr>
                            <w:top w:val="none" w:sz="0" w:space="0" w:color="auto"/>
                            <w:left w:val="none" w:sz="0" w:space="0" w:color="auto"/>
                            <w:bottom w:val="none" w:sz="0" w:space="0" w:color="auto"/>
                            <w:right w:val="none" w:sz="0" w:space="0" w:color="auto"/>
                          </w:divBdr>
                          <w:divsChild>
                            <w:div w:id="140545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3150966">
      <w:bodyDiv w:val="1"/>
      <w:marLeft w:val="0"/>
      <w:marRight w:val="0"/>
      <w:marTop w:val="0"/>
      <w:marBottom w:val="0"/>
      <w:divBdr>
        <w:top w:val="none" w:sz="0" w:space="0" w:color="auto"/>
        <w:left w:val="none" w:sz="0" w:space="0" w:color="auto"/>
        <w:bottom w:val="none" w:sz="0" w:space="0" w:color="auto"/>
        <w:right w:val="none" w:sz="0" w:space="0" w:color="auto"/>
      </w:divBdr>
      <w:divsChild>
        <w:div w:id="251284567">
          <w:marLeft w:val="0"/>
          <w:marRight w:val="0"/>
          <w:marTop w:val="0"/>
          <w:marBottom w:val="0"/>
          <w:divBdr>
            <w:top w:val="none" w:sz="0" w:space="0" w:color="auto"/>
            <w:left w:val="none" w:sz="0" w:space="0" w:color="auto"/>
            <w:bottom w:val="none" w:sz="0" w:space="0" w:color="auto"/>
            <w:right w:val="none" w:sz="0" w:space="0" w:color="auto"/>
          </w:divBdr>
          <w:divsChild>
            <w:div w:id="1639261257">
              <w:marLeft w:val="0"/>
              <w:marRight w:val="60"/>
              <w:marTop w:val="0"/>
              <w:marBottom w:val="0"/>
              <w:divBdr>
                <w:top w:val="none" w:sz="0" w:space="0" w:color="auto"/>
                <w:left w:val="none" w:sz="0" w:space="0" w:color="auto"/>
                <w:bottom w:val="none" w:sz="0" w:space="0" w:color="auto"/>
                <w:right w:val="none" w:sz="0" w:space="0" w:color="auto"/>
              </w:divBdr>
              <w:divsChild>
                <w:div w:id="943852143">
                  <w:marLeft w:val="0"/>
                  <w:marRight w:val="0"/>
                  <w:marTop w:val="0"/>
                  <w:marBottom w:val="120"/>
                  <w:divBdr>
                    <w:top w:val="single" w:sz="6" w:space="0" w:color="C0C0C0"/>
                    <w:left w:val="single" w:sz="6" w:space="0" w:color="D9D9D9"/>
                    <w:bottom w:val="single" w:sz="6" w:space="0" w:color="D9D9D9"/>
                    <w:right w:val="single" w:sz="6" w:space="0" w:color="D9D9D9"/>
                  </w:divBdr>
                  <w:divsChild>
                    <w:div w:id="1370570176">
                      <w:marLeft w:val="0"/>
                      <w:marRight w:val="0"/>
                      <w:marTop w:val="0"/>
                      <w:marBottom w:val="0"/>
                      <w:divBdr>
                        <w:top w:val="none" w:sz="0" w:space="0" w:color="auto"/>
                        <w:left w:val="none" w:sz="0" w:space="0" w:color="auto"/>
                        <w:bottom w:val="none" w:sz="0" w:space="0" w:color="auto"/>
                        <w:right w:val="none" w:sz="0" w:space="0" w:color="auto"/>
                      </w:divBdr>
                    </w:div>
                    <w:div w:id="40345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89343">
          <w:marLeft w:val="0"/>
          <w:marRight w:val="0"/>
          <w:marTop w:val="0"/>
          <w:marBottom w:val="0"/>
          <w:divBdr>
            <w:top w:val="none" w:sz="0" w:space="0" w:color="auto"/>
            <w:left w:val="none" w:sz="0" w:space="0" w:color="auto"/>
            <w:bottom w:val="none" w:sz="0" w:space="0" w:color="auto"/>
            <w:right w:val="none" w:sz="0" w:space="0" w:color="auto"/>
          </w:divBdr>
          <w:divsChild>
            <w:div w:id="1346247539">
              <w:marLeft w:val="60"/>
              <w:marRight w:val="0"/>
              <w:marTop w:val="0"/>
              <w:marBottom w:val="0"/>
              <w:divBdr>
                <w:top w:val="none" w:sz="0" w:space="0" w:color="auto"/>
                <w:left w:val="none" w:sz="0" w:space="0" w:color="auto"/>
                <w:bottom w:val="none" w:sz="0" w:space="0" w:color="auto"/>
                <w:right w:val="none" w:sz="0" w:space="0" w:color="auto"/>
              </w:divBdr>
              <w:divsChild>
                <w:div w:id="1372727604">
                  <w:marLeft w:val="0"/>
                  <w:marRight w:val="0"/>
                  <w:marTop w:val="0"/>
                  <w:marBottom w:val="0"/>
                  <w:divBdr>
                    <w:top w:val="none" w:sz="0" w:space="0" w:color="auto"/>
                    <w:left w:val="none" w:sz="0" w:space="0" w:color="auto"/>
                    <w:bottom w:val="none" w:sz="0" w:space="0" w:color="auto"/>
                    <w:right w:val="none" w:sz="0" w:space="0" w:color="auto"/>
                  </w:divBdr>
                  <w:divsChild>
                    <w:div w:id="691342249">
                      <w:marLeft w:val="0"/>
                      <w:marRight w:val="0"/>
                      <w:marTop w:val="0"/>
                      <w:marBottom w:val="120"/>
                      <w:divBdr>
                        <w:top w:val="single" w:sz="6" w:space="0" w:color="F5F5F5"/>
                        <w:left w:val="single" w:sz="6" w:space="0" w:color="F5F5F5"/>
                        <w:bottom w:val="single" w:sz="6" w:space="0" w:color="F5F5F5"/>
                        <w:right w:val="single" w:sz="6" w:space="0" w:color="F5F5F5"/>
                      </w:divBdr>
                      <w:divsChild>
                        <w:div w:id="874853511">
                          <w:marLeft w:val="0"/>
                          <w:marRight w:val="0"/>
                          <w:marTop w:val="0"/>
                          <w:marBottom w:val="0"/>
                          <w:divBdr>
                            <w:top w:val="none" w:sz="0" w:space="0" w:color="auto"/>
                            <w:left w:val="none" w:sz="0" w:space="0" w:color="auto"/>
                            <w:bottom w:val="none" w:sz="0" w:space="0" w:color="auto"/>
                            <w:right w:val="none" w:sz="0" w:space="0" w:color="auto"/>
                          </w:divBdr>
                          <w:divsChild>
                            <w:div w:id="11653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1308</Words>
  <Characters>7199</Characters>
  <Application>Microsoft Macintosh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Annex</vt:lpstr>
      <vt:lpstr>Annex</vt:lpstr>
    </vt:vector>
  </TitlesOfParts>
  <Company/>
  <LinksUpToDate>false</LinksUpToDate>
  <CharactersWithSpaces>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dc:creator>
  <cp:lastModifiedBy>Erik Kaemingk</cp:lastModifiedBy>
  <cp:revision>2</cp:revision>
  <cp:lastPrinted>2007-11-23T09:27:00Z</cp:lastPrinted>
  <dcterms:created xsi:type="dcterms:W3CDTF">2018-08-20T13:30:00Z</dcterms:created>
  <dcterms:modified xsi:type="dcterms:W3CDTF">2018-08-20T13:30:00Z</dcterms:modified>
</cp:coreProperties>
</file>